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70C72" w14:textId="77777777" w:rsidR="00FE4011" w:rsidRPr="0088005F" w:rsidRDefault="00FE4011" w:rsidP="00D80D8D">
      <w:pPr>
        <w:pStyle w:val="affd"/>
        <w:jc w:val="right"/>
        <w:rPr>
          <w:rFonts w:ascii="Times New Roman" w:eastAsia="Calibri" w:hAnsi="Times New Roman" w:cs="Times New Roman"/>
          <w:b/>
          <w:bCs/>
          <w:i w:val="0"/>
          <w:iCs w:val="0"/>
          <w:color w:val="auto"/>
          <w:spacing w:val="0"/>
        </w:rPr>
      </w:pPr>
      <w:r w:rsidRPr="0088005F">
        <w:rPr>
          <w:rFonts w:ascii="Times New Roman" w:eastAsia="Calibri" w:hAnsi="Times New Roman" w:cs="Times New Roman"/>
          <w:b/>
          <w:bCs/>
          <w:i w:val="0"/>
          <w:iCs w:val="0"/>
          <w:color w:val="auto"/>
          <w:spacing w:val="0"/>
        </w:rPr>
        <w:t>Приложение № 22</w:t>
      </w:r>
    </w:p>
    <w:p w14:paraId="7FC549FA" w14:textId="77777777" w:rsidR="00FE4011" w:rsidRPr="0088005F" w:rsidRDefault="00FE4011" w:rsidP="0054300F">
      <w:pPr>
        <w:widowControl w:val="0"/>
        <w:spacing w:after="60"/>
        <w:ind w:firstLine="3686"/>
        <w:jc w:val="right"/>
        <w:rPr>
          <w:b/>
          <w:bCs/>
        </w:rPr>
      </w:pPr>
      <w:r w:rsidRPr="0088005F">
        <w:rPr>
          <w:b/>
          <w:bCs/>
        </w:rPr>
        <w:t>к Долгосрочному Инвестиционному Соглашению</w:t>
      </w:r>
    </w:p>
    <w:p w14:paraId="4EB3F07C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  <w:r w:rsidRPr="0088005F">
        <w:rPr>
          <w:b/>
          <w:bCs/>
        </w:rPr>
        <w:t xml:space="preserve"> № ___ от «___» ______ 201_ г.</w:t>
      </w:r>
    </w:p>
    <w:p w14:paraId="681D97D7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5257084B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6FE60261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65F63AF9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32414656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0D342FF4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26206DE5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4524C441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2E89D831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79379CD3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6588405D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  <w:bookmarkStart w:id="0" w:name="_GoBack"/>
      <w:bookmarkEnd w:id="0"/>
    </w:p>
    <w:p w14:paraId="371A1769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7F00F8FF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635D5761" w14:textId="77777777" w:rsidR="00FE4011" w:rsidRPr="0088005F" w:rsidRDefault="00FE4011" w:rsidP="0054300F">
      <w:pPr>
        <w:widowControl w:val="0"/>
        <w:spacing w:after="60"/>
        <w:ind w:firstLine="4820"/>
        <w:jc w:val="right"/>
        <w:rPr>
          <w:b/>
          <w:bCs/>
        </w:rPr>
      </w:pPr>
    </w:p>
    <w:p w14:paraId="0EEE111D" w14:textId="77777777" w:rsidR="00FE4011" w:rsidRPr="0088005F" w:rsidRDefault="00FE4011">
      <w:pPr>
        <w:pStyle w:val="11"/>
        <w:spacing w:after="200"/>
        <w:rPr>
          <w:sz w:val="28"/>
          <w:szCs w:val="28"/>
        </w:rPr>
      </w:pPr>
      <w:r w:rsidRPr="0088005F">
        <w:rPr>
          <w:caps/>
          <w:szCs w:val="28"/>
        </w:rPr>
        <w:t>неустойки</w:t>
      </w:r>
      <w:r w:rsidRPr="0088005F">
        <w:rPr>
          <w:caps/>
          <w:szCs w:val="28"/>
        </w:rPr>
        <w:br/>
      </w:r>
    </w:p>
    <w:p w14:paraId="5E133616" w14:textId="77777777" w:rsidR="00FE4011" w:rsidRPr="0088005F" w:rsidRDefault="00FE4011">
      <w:pPr>
        <w:widowControl w:val="0"/>
        <w:autoSpaceDE w:val="0"/>
        <w:autoSpaceDN w:val="0"/>
        <w:adjustRightInd w:val="0"/>
        <w:jc w:val="both"/>
      </w:pPr>
      <w:r w:rsidRPr="0088005F">
        <w:br w:type="page"/>
      </w:r>
    </w:p>
    <w:p w14:paraId="220EDECF" w14:textId="77777777" w:rsidR="00FE4011" w:rsidRPr="0088005F" w:rsidRDefault="00FE4011" w:rsidP="0054300F">
      <w:pPr>
        <w:pStyle w:val="13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8005F">
        <w:rPr>
          <w:rFonts w:ascii="Times New Roman" w:hAnsi="Times New Roman"/>
          <w:b/>
          <w:sz w:val="24"/>
          <w:szCs w:val="24"/>
        </w:rPr>
        <w:lastRenderedPageBreak/>
        <w:t>Общие положения</w:t>
      </w:r>
    </w:p>
    <w:p w14:paraId="2F86657F" w14:textId="77777777" w:rsidR="00FE4011" w:rsidRPr="0088005F" w:rsidRDefault="00FE4011">
      <w:pPr>
        <w:pStyle w:val="1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eastAsia="MS Mincho" w:hAnsi="Times New Roman"/>
          <w:sz w:val="24"/>
          <w:szCs w:val="24"/>
        </w:rPr>
        <w:t>Настоящее Приложение устанавливает порядок начисления и уплаты Неустоек Сторонами Соглашения в период действия Соглашения.</w:t>
      </w:r>
    </w:p>
    <w:p w14:paraId="51F078C0" w14:textId="77777777" w:rsidR="00FE4011" w:rsidRPr="0088005F" w:rsidRDefault="00FE4011">
      <w:pPr>
        <w:pStyle w:val="1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eastAsia="MS Mincho" w:hAnsi="Times New Roman"/>
          <w:sz w:val="24"/>
          <w:szCs w:val="24"/>
        </w:rPr>
        <w:t>Все термины и определения, используемые в настоящем Приложении, имеют значение, указанное в Приложении № 1 к Соглашению.</w:t>
      </w:r>
    </w:p>
    <w:p w14:paraId="11553FC2" w14:textId="77777777" w:rsidR="00FE4011" w:rsidRPr="0088005F" w:rsidRDefault="00FE4011">
      <w:pPr>
        <w:pStyle w:val="1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Во избежание сомнений Стороны определенно соглашаются, что Неустойки в соответствии с условиями настоящего Соглашения являются мерами гражданско-правового обеспечения надлежащего исполнения Сторонами своих обязательств по Соглашению. </w:t>
      </w:r>
    </w:p>
    <w:p w14:paraId="0E7BBF6F" w14:textId="77777777" w:rsidR="00FE4011" w:rsidRPr="0088005F" w:rsidRDefault="00FE4011">
      <w:pPr>
        <w:pStyle w:val="1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Неустойки, установленные настоящим Соглашением, являются штрафными, не являются заранее согласованным размером убытков и взыскиваются дополнительно к суммам убытков, которые несет соответствующая Сторона, если иное прямо не указано в настоящем Соглашении.</w:t>
      </w:r>
    </w:p>
    <w:p w14:paraId="3C6BC384" w14:textId="245818F2" w:rsidR="00FE4011" w:rsidRPr="0088005F" w:rsidRDefault="00FE4011">
      <w:pPr>
        <w:pStyle w:val="1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Во всех случаях, если иное не следует из Соглашения, Государственная Компания вправе </w:t>
      </w:r>
      <w:r w:rsidR="00C46532" w:rsidRPr="0088005F">
        <w:rPr>
          <w:rFonts w:ascii="Times New Roman" w:hAnsi="Times New Roman"/>
          <w:sz w:val="24"/>
          <w:szCs w:val="24"/>
        </w:rPr>
        <w:t xml:space="preserve">зачесть </w:t>
      </w:r>
      <w:r w:rsidRPr="0088005F">
        <w:rPr>
          <w:rFonts w:ascii="Times New Roman" w:hAnsi="Times New Roman"/>
          <w:sz w:val="24"/>
          <w:szCs w:val="24"/>
        </w:rPr>
        <w:t xml:space="preserve">суммы Неустоек, убытков (иные суммы, подлежащие выплате Исполнителем Государственной Компании в связи с неисполнением/ненадлежащим исполнением Исполнителем обязательств по Соглашению), </w:t>
      </w:r>
      <w:r w:rsidR="00C46532" w:rsidRPr="0088005F">
        <w:rPr>
          <w:rFonts w:ascii="Times New Roman" w:hAnsi="Times New Roman"/>
          <w:sz w:val="24"/>
          <w:szCs w:val="24"/>
        </w:rPr>
        <w:t>в счет</w:t>
      </w:r>
      <w:r w:rsidRPr="0088005F">
        <w:rPr>
          <w:rFonts w:ascii="Times New Roman" w:hAnsi="Times New Roman"/>
          <w:sz w:val="24"/>
          <w:szCs w:val="24"/>
        </w:rPr>
        <w:t xml:space="preserve"> любых сумм, причитающихся выплате Исполнителю. Государственная Компания </w:t>
      </w:r>
      <w:r w:rsidR="00C46532" w:rsidRPr="0088005F">
        <w:rPr>
          <w:rFonts w:ascii="Times New Roman" w:hAnsi="Times New Roman"/>
          <w:sz w:val="24"/>
          <w:szCs w:val="24"/>
        </w:rPr>
        <w:t xml:space="preserve">направляет </w:t>
      </w:r>
      <w:r w:rsidRPr="0088005F">
        <w:rPr>
          <w:rFonts w:ascii="Times New Roman" w:hAnsi="Times New Roman"/>
          <w:sz w:val="24"/>
          <w:szCs w:val="24"/>
        </w:rPr>
        <w:t>Исполнител</w:t>
      </w:r>
      <w:r w:rsidR="00C46532" w:rsidRPr="0088005F">
        <w:rPr>
          <w:rFonts w:ascii="Times New Roman" w:hAnsi="Times New Roman"/>
          <w:sz w:val="24"/>
          <w:szCs w:val="24"/>
        </w:rPr>
        <w:t>ю</w:t>
      </w:r>
      <w:r w:rsidRPr="0088005F">
        <w:rPr>
          <w:rFonts w:ascii="Times New Roman" w:hAnsi="Times New Roman"/>
          <w:sz w:val="24"/>
          <w:szCs w:val="24"/>
        </w:rPr>
        <w:t xml:space="preserve"> </w:t>
      </w:r>
      <w:r w:rsidR="00C46532" w:rsidRPr="0088005F">
        <w:rPr>
          <w:rFonts w:ascii="Times New Roman" w:hAnsi="Times New Roman"/>
          <w:sz w:val="24"/>
          <w:szCs w:val="24"/>
        </w:rPr>
        <w:t>уведомление о зачете, в котором указывается, что зачет требований производится в порядке ст. 410 ГК РФ, а также указываются суммы и периоды возникновения обязательств, периоды просрочки</w:t>
      </w:r>
      <w:r w:rsidRPr="0088005F">
        <w:rPr>
          <w:rFonts w:ascii="Times New Roman" w:hAnsi="Times New Roman"/>
          <w:sz w:val="24"/>
          <w:szCs w:val="24"/>
        </w:rPr>
        <w:t>.</w:t>
      </w:r>
    </w:p>
    <w:p w14:paraId="0D386FA8" w14:textId="0D28AD5E" w:rsidR="00FE4011" w:rsidRPr="0088005F" w:rsidRDefault="00FE4011">
      <w:pPr>
        <w:pStyle w:val="1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Уплата Исполнителем Неустоек не лишает права Государственную Компанию требовать от Исполнителя исполнения в натуре его обязательств, предусмотренных Соглашением, а также не лишает Государственную Компанию права расторгнуть Соглашение и (или) в одностороннем внесудебном порядке отказаться от исполнения </w:t>
      </w:r>
      <w:r w:rsidR="00264623" w:rsidRPr="0088005F">
        <w:rPr>
          <w:rFonts w:ascii="Times New Roman" w:hAnsi="Times New Roman"/>
          <w:sz w:val="24"/>
          <w:szCs w:val="24"/>
        </w:rPr>
        <w:t xml:space="preserve">Соглашения </w:t>
      </w:r>
      <w:r w:rsidRPr="0088005F">
        <w:rPr>
          <w:rFonts w:ascii="Times New Roman" w:hAnsi="Times New Roman"/>
          <w:sz w:val="24"/>
          <w:szCs w:val="24"/>
        </w:rPr>
        <w:t>в случаях, предусмотренных законодательством Российской Федерации, либо Соглашением.</w:t>
      </w:r>
    </w:p>
    <w:p w14:paraId="49202532" w14:textId="79FF897B" w:rsidR="00FE4011" w:rsidRPr="0088005F" w:rsidRDefault="00FE4011">
      <w:pPr>
        <w:pStyle w:val="1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если Неустойка начисляется за неисполнение или ненадлежащее исполнение какого-либо обязательства и начисляется за каждый день просрочки исполнения соответствующего обязательства, такая Неустойка подлежит выплате Исполнителем или </w:t>
      </w:r>
      <w:r w:rsidR="00C46532" w:rsidRPr="0088005F">
        <w:rPr>
          <w:rFonts w:ascii="Times New Roman" w:hAnsi="Times New Roman"/>
          <w:sz w:val="24"/>
          <w:szCs w:val="24"/>
        </w:rPr>
        <w:t>зачету в счет сумм, причитающихся выплате</w:t>
      </w:r>
      <w:r w:rsidRPr="0088005F">
        <w:rPr>
          <w:rFonts w:ascii="Times New Roman" w:hAnsi="Times New Roman"/>
          <w:sz w:val="24"/>
          <w:szCs w:val="24"/>
        </w:rPr>
        <w:t xml:space="preserve"> Исполнител</w:t>
      </w:r>
      <w:r w:rsidR="00C46532" w:rsidRPr="0088005F">
        <w:rPr>
          <w:rFonts w:ascii="Times New Roman" w:hAnsi="Times New Roman"/>
          <w:sz w:val="24"/>
          <w:szCs w:val="24"/>
        </w:rPr>
        <w:t>ю</w:t>
      </w:r>
      <w:r w:rsidRPr="0088005F">
        <w:rPr>
          <w:rFonts w:ascii="Times New Roman" w:hAnsi="Times New Roman"/>
          <w:sz w:val="24"/>
          <w:szCs w:val="24"/>
        </w:rPr>
        <w:t xml:space="preserve"> (в зависимости от того, что применимо) за весь срок неисполнения или ненадлежащего исполнения соответствующего обязательства, если  Стороны не договорятся об ином. </w:t>
      </w:r>
      <w:proofErr w:type="gramEnd"/>
    </w:p>
    <w:p w14:paraId="713FCC99" w14:textId="77777777" w:rsidR="00FE4011" w:rsidRPr="0088005F" w:rsidRDefault="00FE4011">
      <w:pPr>
        <w:pStyle w:val="1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>Предусмотренные настоящим Приложением Неустойки за нарушение Исполнителем исполнения принятых им обязательств по Соглашению не начисляются в случае, если такое неисполнение или ненадлежащее исполнение обязательств по Соглашению явилось следствием наступления Особых Обстоятельств или Обстоятельств Непреодолимой Силы, которые Исполнитель не мог заранее знать или разумно предвидеть, и Исполнитель уведомил Государственную Компанию в письменном виде не позднее чем в трехдневный срок с момента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возникновения данных Обстоятельств. В случае отсутствия уведомления Исполнитель не имеет право ссылаться на данные Обстоятельства как </w:t>
      </w:r>
      <w:proofErr w:type="gramStart"/>
      <w:r w:rsidRPr="0088005F">
        <w:rPr>
          <w:rFonts w:ascii="Times New Roman" w:hAnsi="Times New Roman"/>
          <w:sz w:val="24"/>
          <w:szCs w:val="24"/>
        </w:rPr>
        <w:t>на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форс-мажорные.</w:t>
      </w:r>
    </w:p>
    <w:p w14:paraId="26D3330E" w14:textId="5B4A2F8A" w:rsidR="00AF72AC" w:rsidRPr="0088005F" w:rsidRDefault="00AF72AC">
      <w:pPr>
        <w:pStyle w:val="1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>Принимая во внимание долгосрочный характер Соглашения, указанные в настоящем Приложении № 2</w:t>
      </w:r>
      <w:r w:rsidR="001E7D55" w:rsidRPr="0088005F">
        <w:rPr>
          <w:rFonts w:ascii="Times New Roman" w:hAnsi="Times New Roman"/>
          <w:sz w:val="24"/>
          <w:szCs w:val="24"/>
        </w:rPr>
        <w:t>2</w:t>
      </w:r>
      <w:r w:rsidRPr="0088005F">
        <w:rPr>
          <w:rFonts w:ascii="Times New Roman" w:hAnsi="Times New Roman"/>
          <w:sz w:val="24"/>
          <w:szCs w:val="24"/>
        </w:rPr>
        <w:t xml:space="preserve"> размеры Неустоек, выраженные при заключении Соглашения в денежном эквиваленте в Базовом Уровне Цен (в фиксированных в рублях суммах), подлежат, при их выплате в соответствующий год, индексации, с целью перевода в соответствующий уровень цен с учетом индексации на основе индексов-дефляторов на инвестиции в основной капитал за счет всех источников финансирования</w:t>
      </w:r>
      <w:proofErr w:type="gramEnd"/>
      <w:r w:rsidRPr="0088005F">
        <w:rPr>
          <w:rFonts w:ascii="Times New Roman" w:hAnsi="Times New Roman"/>
          <w:sz w:val="24"/>
          <w:szCs w:val="24"/>
        </w:rPr>
        <w:t>, утвержденных Министерством экономического развития РФ или иным уполномоченным Государственным Органом.</w:t>
      </w:r>
    </w:p>
    <w:p w14:paraId="3798F6D4" w14:textId="77777777" w:rsidR="00FE4011" w:rsidRPr="0088005F" w:rsidRDefault="00FE4011" w:rsidP="0054300F">
      <w:pPr>
        <w:pStyle w:val="13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8005F">
        <w:rPr>
          <w:rFonts w:ascii="Times New Roman" w:hAnsi="Times New Roman"/>
          <w:b/>
          <w:sz w:val="24"/>
          <w:szCs w:val="24"/>
        </w:rPr>
        <w:t>Порядок начисления и выплаты (удержания) Неустоек за нарушение требований к Строительству</w:t>
      </w:r>
    </w:p>
    <w:p w14:paraId="0241F66A" w14:textId="77777777" w:rsidR="00FE4011" w:rsidRPr="0088005F" w:rsidRDefault="00FE4011">
      <w:pPr>
        <w:pStyle w:val="13"/>
        <w:widowControl w:val="0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eastAsia="MS Mincho" w:hAnsi="Times New Roman"/>
          <w:sz w:val="24"/>
          <w:szCs w:val="24"/>
        </w:rPr>
        <w:lastRenderedPageBreak/>
        <w:t xml:space="preserve">На Инвестиционной Стадии начисление Исполнителю Неустоек за </w:t>
      </w:r>
      <w:r w:rsidRPr="0088005F">
        <w:rPr>
          <w:rFonts w:ascii="Times New Roman" w:hAnsi="Times New Roman"/>
          <w:sz w:val="24"/>
          <w:szCs w:val="24"/>
        </w:rPr>
        <w:t>ненадлежащее</w:t>
      </w:r>
      <w:r w:rsidRPr="0088005F">
        <w:rPr>
          <w:rFonts w:ascii="Times New Roman" w:eastAsia="MS Mincho" w:hAnsi="Times New Roman"/>
          <w:sz w:val="24"/>
          <w:szCs w:val="24"/>
        </w:rPr>
        <w:t xml:space="preserve"> исполнение обязательств по Соглашению и нарушение требований к Строительству осуществляется на основе фиксированных сумм, приведенных в разделе 4 настоящего Приложения.</w:t>
      </w:r>
    </w:p>
    <w:p w14:paraId="3796FA5A" w14:textId="77777777" w:rsidR="00FE4011" w:rsidRPr="0088005F" w:rsidRDefault="00FE4011">
      <w:pPr>
        <w:pStyle w:val="13"/>
        <w:widowControl w:val="0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Неустойки </w:t>
      </w:r>
      <w:r w:rsidRPr="0088005F">
        <w:rPr>
          <w:rFonts w:ascii="Times New Roman" w:eastAsia="MS Mincho" w:hAnsi="Times New Roman"/>
          <w:sz w:val="24"/>
          <w:szCs w:val="24"/>
        </w:rPr>
        <w:t>за нарушение обязательств Исполнителя на Инвестиционной Стадии и требований к Строительству Автомобильной Дороги начисляются и выплачиваются Исполнителем в следующем порядке:</w:t>
      </w:r>
    </w:p>
    <w:p w14:paraId="360F313B" w14:textId="480EA4B6" w:rsidR="00FE4011" w:rsidRPr="0088005F" w:rsidRDefault="00FE4011">
      <w:pPr>
        <w:tabs>
          <w:tab w:val="left" w:pos="0"/>
        </w:tabs>
        <w:spacing w:before="120" w:after="120"/>
        <w:jc w:val="both"/>
        <w:rPr>
          <w:rFonts w:eastAsia="MS Mincho"/>
        </w:rPr>
      </w:pPr>
      <w:r w:rsidRPr="0088005F">
        <w:rPr>
          <w:rFonts w:eastAsia="MS Mincho"/>
        </w:rPr>
        <w:t>2.2.1.</w:t>
      </w:r>
      <w:r w:rsidRPr="0088005F">
        <w:rPr>
          <w:rFonts w:eastAsia="MS Mincho"/>
        </w:rPr>
        <w:tab/>
      </w:r>
      <w:proofErr w:type="gramStart"/>
      <w:r w:rsidRPr="0088005F">
        <w:rPr>
          <w:rFonts w:eastAsia="MS Mincho"/>
        </w:rPr>
        <w:t>При осуществлении контроля и (или) промежуточной ежемесячной приемки выполняемых Исполнителем работ (услуг) по разработке Рабочей Документации и Строительству Государственная Компания и (или) Инженер (если применимо) в случае выявления дефектов и (или) нарушения установленных требований к выполнению данных работ (услуг), предусмотренных Соглашением, включая Приложение № 4, нарушений установленных в Соглашении и Приложении № 13 сроков выполнения данных работ (услуг), а также нарушений сроков</w:t>
      </w:r>
      <w:proofErr w:type="gramEnd"/>
      <w:r w:rsidRPr="0088005F">
        <w:rPr>
          <w:rFonts w:eastAsia="MS Mincho"/>
        </w:rPr>
        <w:t xml:space="preserve"> исполнения Предписаний об Устранении Нарушений Строительства, выданных Государственной Компанией и (или) Инженером (если применимо), составляют акт (ы) выявленных нарушений требований к Строительству (далее – «Акт Выявленных Нарушений Строительства»). Акты Выявленных Нарушений Строительства и Предписания об Устранении Нарушений Строительства подписываются в порядке, предусмотренном ст.3.6. Соглашения;</w:t>
      </w:r>
    </w:p>
    <w:p w14:paraId="7FE06970" w14:textId="77777777" w:rsidR="00FE4011" w:rsidRPr="0088005F" w:rsidRDefault="00FE4011">
      <w:pPr>
        <w:tabs>
          <w:tab w:val="left" w:pos="0"/>
        </w:tabs>
        <w:spacing w:before="120" w:after="120"/>
        <w:jc w:val="both"/>
        <w:rPr>
          <w:rFonts w:eastAsia="MS Mincho"/>
        </w:rPr>
      </w:pPr>
      <w:r w:rsidRPr="0088005F">
        <w:rPr>
          <w:rFonts w:eastAsia="MS Mincho"/>
        </w:rPr>
        <w:t>2.2.2.</w:t>
      </w:r>
      <w:r w:rsidRPr="0088005F">
        <w:rPr>
          <w:rFonts w:eastAsia="MS Mincho"/>
        </w:rPr>
        <w:tab/>
      </w:r>
      <w:proofErr w:type="gramStart"/>
      <w:r w:rsidRPr="0088005F">
        <w:rPr>
          <w:rFonts w:eastAsia="MS Mincho"/>
        </w:rPr>
        <w:t>Если за выявленные дефекты и нарушения требований к Строительству, включая нарушения установленных сроков Строительства, Графика Строительства, а также требований, установленных и зафиксированных в Акте Выявленных Нарушений Строительства, предусмотрено начисление Неустоек в соответствии с п. 4.1. настоящего Приложения, Государственная Компания вправе направить Исполнителю требование об уплате соответствующей суммы Неустоек (далее – «Требование об Уплате Неустойки»), при этом срок направления такого требования не</w:t>
      </w:r>
      <w:proofErr w:type="gramEnd"/>
      <w:r w:rsidRPr="0088005F">
        <w:rPr>
          <w:rFonts w:eastAsia="MS Mincho"/>
        </w:rPr>
        <w:t xml:space="preserve"> </w:t>
      </w:r>
      <w:proofErr w:type="gramStart"/>
      <w:r w:rsidRPr="0088005F">
        <w:rPr>
          <w:rFonts w:eastAsia="MS Mincho"/>
        </w:rPr>
        <w:t>ограничен</w:t>
      </w:r>
      <w:proofErr w:type="gramEnd"/>
      <w:r w:rsidRPr="0088005F">
        <w:rPr>
          <w:rFonts w:eastAsia="MS Mincho"/>
        </w:rPr>
        <w:t xml:space="preserve"> во времени;</w:t>
      </w:r>
    </w:p>
    <w:p w14:paraId="5F39F90D" w14:textId="77777777" w:rsidR="00FE4011" w:rsidRPr="0088005F" w:rsidRDefault="00FE4011">
      <w:pPr>
        <w:tabs>
          <w:tab w:val="left" w:pos="0"/>
        </w:tabs>
        <w:spacing w:before="120" w:after="120"/>
        <w:jc w:val="both"/>
        <w:rPr>
          <w:rFonts w:eastAsia="MS Mincho"/>
        </w:rPr>
      </w:pPr>
      <w:r w:rsidRPr="0088005F">
        <w:rPr>
          <w:rFonts w:eastAsia="MS Mincho"/>
        </w:rPr>
        <w:t>2.2.3.</w:t>
      </w:r>
      <w:r w:rsidRPr="0088005F">
        <w:rPr>
          <w:rFonts w:eastAsia="MS Mincho"/>
        </w:rPr>
        <w:tab/>
      </w:r>
      <w:proofErr w:type="gramStart"/>
      <w:r w:rsidRPr="0088005F">
        <w:rPr>
          <w:rFonts w:eastAsia="MS Mincho"/>
        </w:rPr>
        <w:t xml:space="preserve">В течение 10 (десяти) рабочих дней с даты получения указанного в </w:t>
      </w:r>
      <w:proofErr w:type="spellStart"/>
      <w:r w:rsidRPr="0088005F">
        <w:rPr>
          <w:rFonts w:eastAsia="MS Mincho"/>
        </w:rPr>
        <w:t>пп</w:t>
      </w:r>
      <w:proofErr w:type="spellEnd"/>
      <w:r w:rsidRPr="0088005F">
        <w:rPr>
          <w:rFonts w:eastAsia="MS Mincho"/>
        </w:rPr>
        <w:t>.</w:t>
      </w:r>
      <w:r w:rsidR="00E36D3C" w:rsidRPr="0088005F">
        <w:rPr>
          <w:rFonts w:eastAsia="MS Mincho"/>
        </w:rPr>
        <w:t xml:space="preserve"> </w:t>
      </w:r>
      <w:r w:rsidRPr="0088005F">
        <w:rPr>
          <w:rFonts w:eastAsia="MS Mincho"/>
        </w:rPr>
        <w:t>2.2.2. требования Исполнитель вправе направить Государственной Компании аргументированные возражения в отношении полученного Требовани</w:t>
      </w:r>
      <w:r w:rsidR="00E36D3C" w:rsidRPr="0088005F">
        <w:rPr>
          <w:rFonts w:eastAsia="MS Mincho"/>
        </w:rPr>
        <w:t>я</w:t>
      </w:r>
      <w:r w:rsidRPr="0088005F">
        <w:rPr>
          <w:rFonts w:eastAsia="MS Mincho"/>
        </w:rPr>
        <w:t xml:space="preserve"> об Уплате Неустойки, а также инициировать проведение Согласительного Совещания с участием Уполномоченных Лиц Государственной Компании и Инженера (если применимо) с целью изложения и обоснования своей позиции.</w:t>
      </w:r>
      <w:proofErr w:type="gramEnd"/>
      <w:r w:rsidRPr="0088005F">
        <w:rPr>
          <w:rFonts w:eastAsia="MS Mincho"/>
        </w:rPr>
        <w:t xml:space="preserve"> Государственная Компания обязана организовать проведение такого Согласительного Совещания в течение не более 2 (двух) рабочих дней с момента получения соответствующего запроса Исполнителя;</w:t>
      </w:r>
    </w:p>
    <w:p w14:paraId="4E14623B" w14:textId="10F9EA63" w:rsidR="00FE4011" w:rsidRPr="0088005F" w:rsidRDefault="00FE4011">
      <w:pPr>
        <w:tabs>
          <w:tab w:val="left" w:pos="0"/>
        </w:tabs>
        <w:spacing w:before="120" w:after="120"/>
        <w:jc w:val="both"/>
        <w:rPr>
          <w:rFonts w:eastAsia="MS Mincho"/>
        </w:rPr>
      </w:pPr>
      <w:r w:rsidRPr="0088005F">
        <w:rPr>
          <w:rFonts w:eastAsia="MS Mincho"/>
        </w:rPr>
        <w:t>2.2.4.</w:t>
      </w:r>
      <w:r w:rsidRPr="0088005F">
        <w:rPr>
          <w:rFonts w:eastAsia="MS Mincho"/>
        </w:rPr>
        <w:tab/>
        <w:t xml:space="preserve">В течение 5 (пяти) рабочих дней </w:t>
      </w:r>
      <w:proofErr w:type="gramStart"/>
      <w:r w:rsidRPr="0088005F">
        <w:rPr>
          <w:rFonts w:eastAsia="MS Mincho"/>
        </w:rPr>
        <w:t>с даты получения</w:t>
      </w:r>
      <w:proofErr w:type="gramEnd"/>
      <w:r w:rsidRPr="0088005F">
        <w:rPr>
          <w:rFonts w:eastAsia="MS Mincho"/>
        </w:rPr>
        <w:t xml:space="preserve"> от Исполнителя аргументированных в</w:t>
      </w:r>
      <w:r w:rsidR="006E2FD3" w:rsidRPr="0088005F">
        <w:rPr>
          <w:rFonts w:eastAsia="MS Mincho"/>
        </w:rPr>
        <w:t>озражений в отношении Требования</w:t>
      </w:r>
      <w:r w:rsidRPr="0088005F">
        <w:rPr>
          <w:rFonts w:eastAsia="MS Mincho"/>
        </w:rPr>
        <w:t xml:space="preserve"> об Уплате Неустойки в соответствии с п.2.2.3. выше Государственная Компания:</w:t>
      </w:r>
    </w:p>
    <w:p w14:paraId="7F094A98" w14:textId="77777777" w:rsidR="00FE4011" w:rsidRPr="0088005F" w:rsidRDefault="00FE4011" w:rsidP="0054300F">
      <w:pPr>
        <w:pStyle w:val="affb"/>
        <w:numPr>
          <w:ilvl w:val="0"/>
          <w:numId w:val="71"/>
        </w:numPr>
        <w:tabs>
          <w:tab w:val="left" w:pos="0"/>
        </w:tabs>
        <w:spacing w:before="120" w:after="120"/>
        <w:ind w:left="0" w:firstLine="0"/>
        <w:jc w:val="both"/>
        <w:rPr>
          <w:rFonts w:eastAsia="MS Mincho"/>
        </w:rPr>
      </w:pPr>
      <w:r w:rsidRPr="0088005F">
        <w:rPr>
          <w:rFonts w:eastAsia="MS Mincho"/>
        </w:rPr>
        <w:t>вправе отозвать Требование об Уплате Неустойки; либо</w:t>
      </w:r>
    </w:p>
    <w:p w14:paraId="227FAF45" w14:textId="77777777" w:rsidR="00FE4011" w:rsidRPr="0088005F" w:rsidRDefault="00FE4011" w:rsidP="0054300F">
      <w:pPr>
        <w:pStyle w:val="affb"/>
        <w:numPr>
          <w:ilvl w:val="0"/>
          <w:numId w:val="71"/>
        </w:numPr>
        <w:tabs>
          <w:tab w:val="left" w:pos="0"/>
        </w:tabs>
        <w:spacing w:before="120" w:after="120"/>
        <w:ind w:left="0" w:firstLine="0"/>
        <w:jc w:val="both"/>
        <w:rPr>
          <w:rFonts w:eastAsia="MS Mincho"/>
        </w:rPr>
      </w:pPr>
      <w:r w:rsidRPr="0088005F">
        <w:rPr>
          <w:rFonts w:eastAsia="MS Mincho"/>
        </w:rPr>
        <w:t>внести изменения в Требование об Уплате Неустойки в соответствии с замечаниями Исполнителя и направить откорректированный вариант указанного документа Исполнителю; либо</w:t>
      </w:r>
    </w:p>
    <w:p w14:paraId="17739BE6" w14:textId="77777777" w:rsidR="00FE4011" w:rsidRPr="0088005F" w:rsidRDefault="00FE4011" w:rsidP="0054300F">
      <w:pPr>
        <w:pStyle w:val="affb"/>
        <w:numPr>
          <w:ilvl w:val="0"/>
          <w:numId w:val="71"/>
        </w:numPr>
        <w:tabs>
          <w:tab w:val="left" w:pos="0"/>
        </w:tabs>
        <w:spacing w:before="120" w:after="120"/>
        <w:ind w:left="0" w:firstLine="0"/>
        <w:jc w:val="both"/>
        <w:rPr>
          <w:rFonts w:eastAsia="MS Mincho"/>
        </w:rPr>
      </w:pPr>
      <w:r w:rsidRPr="0088005F">
        <w:rPr>
          <w:rFonts w:eastAsia="MS Mincho"/>
        </w:rPr>
        <w:t>направить Исполнителю свое несогласие с представленными им возражениями;</w:t>
      </w:r>
    </w:p>
    <w:p w14:paraId="49307203" w14:textId="77777777" w:rsidR="00FE4011" w:rsidRPr="0088005F" w:rsidRDefault="00FE4011">
      <w:pPr>
        <w:tabs>
          <w:tab w:val="left" w:pos="0"/>
        </w:tabs>
        <w:spacing w:before="120" w:after="120"/>
        <w:jc w:val="both"/>
        <w:rPr>
          <w:rFonts w:eastAsia="MS Mincho"/>
        </w:rPr>
      </w:pPr>
      <w:r w:rsidRPr="0088005F">
        <w:rPr>
          <w:rFonts w:eastAsia="MS Mincho"/>
        </w:rPr>
        <w:t xml:space="preserve">во избежание сомнений, невыполнение Государственной Компанией в течение указанного в настоящем п.2.2.4. срока ни одного из указанных в </w:t>
      </w:r>
      <w:proofErr w:type="spellStart"/>
      <w:r w:rsidRPr="0088005F">
        <w:rPr>
          <w:rFonts w:eastAsia="MS Mincho"/>
        </w:rPr>
        <w:t>пп</w:t>
      </w:r>
      <w:proofErr w:type="spellEnd"/>
      <w:r w:rsidRPr="0088005F">
        <w:rPr>
          <w:rFonts w:eastAsia="MS Mincho"/>
        </w:rPr>
        <w:t>.(i)-(</w:t>
      </w:r>
      <w:proofErr w:type="spellStart"/>
      <w:r w:rsidRPr="0088005F">
        <w:rPr>
          <w:rFonts w:eastAsia="MS Mincho"/>
        </w:rPr>
        <w:t>ii</w:t>
      </w:r>
      <w:r w:rsidRPr="0088005F">
        <w:rPr>
          <w:rFonts w:eastAsia="MS Mincho"/>
          <w:lang w:val="en-US"/>
        </w:rPr>
        <w:t>i</w:t>
      </w:r>
      <w:proofErr w:type="spellEnd"/>
      <w:r w:rsidRPr="0088005F">
        <w:rPr>
          <w:rFonts w:eastAsia="MS Mincho"/>
        </w:rPr>
        <w:t>) выше действий, считается выражением несогласия с полученными от Исполнителя возражениями в отношении Требование об Уплате Неустойки. В этом случае считается, что между Сторонами возник Спор, подлежащий урегулированию в Порядке Разрешения Споров.</w:t>
      </w:r>
    </w:p>
    <w:p w14:paraId="6292C46A" w14:textId="77777777" w:rsidR="00FE4011" w:rsidRPr="0088005F" w:rsidRDefault="00FE4011">
      <w:pPr>
        <w:tabs>
          <w:tab w:val="left" w:pos="0"/>
        </w:tabs>
        <w:spacing w:before="120" w:after="120"/>
        <w:jc w:val="both"/>
        <w:rPr>
          <w:rFonts w:eastAsia="MS Mincho"/>
        </w:rPr>
      </w:pPr>
      <w:r w:rsidRPr="0088005F">
        <w:rPr>
          <w:rFonts w:eastAsia="MS Mincho"/>
        </w:rPr>
        <w:t>2.2.5.</w:t>
      </w:r>
      <w:r w:rsidRPr="0088005F">
        <w:rPr>
          <w:rFonts w:eastAsia="MS Mincho"/>
        </w:rPr>
        <w:tab/>
      </w:r>
      <w:proofErr w:type="gramStart"/>
      <w:r w:rsidRPr="0088005F">
        <w:rPr>
          <w:rFonts w:eastAsia="MS Mincho"/>
        </w:rPr>
        <w:t>Если по истечении указанного в пункте 2.2.3. срока Исполнитель не представит возражений в отношении полученного от Государственной Компании Требования об Уплате Неустойки, соответствующее требование считается согласованным Исполнителем, и Исполнитель обязан выплатить Государственной Компании сумму начисленных Неустоек, указанную в Требовании об Уплате Неустойки, в течение 10 (десяти) рабочих дней с момента истечения срока, указанного в пункте 2.2.3. выше;</w:t>
      </w:r>
      <w:proofErr w:type="gramEnd"/>
    </w:p>
    <w:p w14:paraId="338602DB" w14:textId="77777777" w:rsidR="00FE4011" w:rsidRPr="0088005F" w:rsidRDefault="00FE4011">
      <w:pPr>
        <w:tabs>
          <w:tab w:val="left" w:pos="0"/>
        </w:tabs>
        <w:spacing w:before="120" w:after="120"/>
        <w:jc w:val="both"/>
        <w:rPr>
          <w:rFonts w:eastAsia="MS Mincho"/>
        </w:rPr>
      </w:pPr>
      <w:r w:rsidRPr="0088005F">
        <w:rPr>
          <w:rFonts w:eastAsia="MS Mincho"/>
        </w:rPr>
        <w:t>2.2.6.</w:t>
      </w:r>
      <w:r w:rsidRPr="0088005F">
        <w:rPr>
          <w:rFonts w:eastAsia="MS Mincho"/>
        </w:rPr>
        <w:tab/>
      </w:r>
      <w:proofErr w:type="gramStart"/>
      <w:r w:rsidRPr="0088005F">
        <w:rPr>
          <w:rFonts w:eastAsia="MS Mincho"/>
        </w:rPr>
        <w:t>Если Требование об Уплате Неустойки было оспорено Исполнителем в Порядке Разрешения Споров, выплата предусмотренных в данном требовании Неустоек, производится Исполнителем в течение 10 (десяти) рабочих дней с момента вынесения решения по данному Спору в соответствии с процедурой Разрешения Споров в размере, предусмотренном данным решением (если иной срок, не будет предусмотрен в данном решении), путем перечисления соответствующей суммы денежных средств на</w:t>
      </w:r>
      <w:proofErr w:type="gramEnd"/>
      <w:r w:rsidRPr="0088005F">
        <w:rPr>
          <w:rFonts w:eastAsia="MS Mincho"/>
        </w:rPr>
        <w:t xml:space="preserve"> расчетный счет Государственной Компании. </w:t>
      </w:r>
      <w:proofErr w:type="gramStart"/>
      <w:r w:rsidRPr="0088005F">
        <w:rPr>
          <w:rFonts w:eastAsia="MS Mincho"/>
        </w:rPr>
        <w:t xml:space="preserve">При этом, если в Порядке Разрешения Споров, не будет принято решение об ином, Исполнитель помимо начисленной суммы Неустойки, обязан будет выплатить Государственной Компании дополнительную неустойку в размере </w:t>
      </w:r>
      <w:r w:rsidRPr="0088005F">
        <w:t xml:space="preserve">1/365 учетной ставки Центрального Банка России от первоначально начисленной суммы </w:t>
      </w:r>
      <w:r w:rsidRPr="0088005F">
        <w:rPr>
          <w:rFonts w:eastAsia="MS Mincho"/>
        </w:rPr>
        <w:t>Неустойки</w:t>
      </w:r>
      <w:r w:rsidRPr="0088005F">
        <w:t>, подлежащей выплате Исполнителем Государственной Компании в соответствии с решением, принятым по результатам процедуры Разрешения Споров, за каждый день с момента истечения</w:t>
      </w:r>
      <w:proofErr w:type="gramEnd"/>
      <w:r w:rsidRPr="0088005F">
        <w:t xml:space="preserve"> срока, указанного в п.2.2.5. выше, до дня фактической оплаты Исполнителем указанной суммы Неустойки (во избежание сомнений, настоящее требование не распространяется на случаи, когда по результатам процедуры Разрешения Споров было принято решение об уменьшении начисленной суммы Неустойки).</w:t>
      </w:r>
      <w:r w:rsidRPr="0088005F">
        <w:rPr>
          <w:rFonts w:eastAsia="MS Mincho"/>
        </w:rPr>
        <w:t xml:space="preserve"> В случае</w:t>
      </w:r>
      <w:proofErr w:type="gramStart"/>
      <w:r w:rsidRPr="0088005F">
        <w:rPr>
          <w:rFonts w:eastAsia="MS Mincho"/>
        </w:rPr>
        <w:t>,</w:t>
      </w:r>
      <w:proofErr w:type="gramEnd"/>
      <w:r w:rsidRPr="0088005F">
        <w:rPr>
          <w:rFonts w:eastAsia="MS Mincho"/>
        </w:rPr>
        <w:t xml:space="preserve"> если по результатам процедуры Разрешения Споров будет принято решение об отмене Требования об Уплате Неустойки, выплата предусмотренных в данном требовании Неустоек, Исполнителем не производится;</w:t>
      </w:r>
    </w:p>
    <w:p w14:paraId="37285810" w14:textId="403F3767" w:rsidR="00FE4011" w:rsidRPr="0088005F" w:rsidRDefault="00FE4011">
      <w:pPr>
        <w:tabs>
          <w:tab w:val="left" w:pos="0"/>
        </w:tabs>
        <w:spacing w:before="120" w:after="120"/>
        <w:jc w:val="both"/>
        <w:rPr>
          <w:rFonts w:eastAsia="MS Mincho"/>
        </w:rPr>
      </w:pPr>
      <w:r w:rsidRPr="0088005F">
        <w:rPr>
          <w:rFonts w:eastAsia="MS Mincho"/>
        </w:rPr>
        <w:t>2.2.7.</w:t>
      </w:r>
      <w:r w:rsidRPr="0088005F">
        <w:rPr>
          <w:rFonts w:eastAsia="MS Mincho"/>
        </w:rPr>
        <w:tab/>
        <w:t xml:space="preserve">Если совокупный объем начисленных Неустоек, оспариваемых Исполнителем, превысит сумму </w:t>
      </w:r>
      <w:r w:rsidR="008A429E" w:rsidRPr="0088005F">
        <w:t>5 000</w:t>
      </w:r>
      <w:r w:rsidR="00DD4313" w:rsidRPr="0088005F">
        <w:t> </w:t>
      </w:r>
      <w:r w:rsidR="008A429E" w:rsidRPr="0088005F">
        <w:t>000</w:t>
      </w:r>
      <w:r w:rsidR="00DD4313" w:rsidRPr="0088005F">
        <w:t xml:space="preserve"> (пять миллионов)</w:t>
      </w:r>
      <w:r w:rsidRPr="0088005F">
        <w:rPr>
          <w:rFonts w:eastAsia="MS Mincho"/>
        </w:rPr>
        <w:t xml:space="preserve"> рублей, Государственная Компания вправе приостановить осуществление оплаты выполненных Исполнителем на Инвестиционной Стадии работ (услуг) до урегулирования Сторонами Спора (</w:t>
      </w:r>
      <w:proofErr w:type="spellStart"/>
      <w:r w:rsidRPr="0088005F">
        <w:rPr>
          <w:rFonts w:eastAsia="MS Mincho"/>
        </w:rPr>
        <w:t>ов</w:t>
      </w:r>
      <w:proofErr w:type="spellEnd"/>
      <w:r w:rsidRPr="0088005F">
        <w:rPr>
          <w:rFonts w:eastAsia="MS Mincho"/>
        </w:rPr>
        <w:t>) в отношении соответствующих сумм Неустоек.</w:t>
      </w:r>
    </w:p>
    <w:p w14:paraId="6F8CD76B" w14:textId="77777777" w:rsidR="00FE4011" w:rsidRPr="0088005F" w:rsidRDefault="00FE4011" w:rsidP="0054300F">
      <w:pPr>
        <w:pStyle w:val="1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8005F">
        <w:rPr>
          <w:rFonts w:ascii="Times New Roman" w:hAnsi="Times New Roman"/>
          <w:b/>
          <w:sz w:val="24"/>
          <w:szCs w:val="24"/>
        </w:rPr>
        <w:t>Порядок начисления и выплаты (удержания) Неустоек за нарушение требований к Ремонту и Капитальному Ремонту</w:t>
      </w:r>
    </w:p>
    <w:p w14:paraId="09312281" w14:textId="77777777" w:rsidR="00FE4011" w:rsidRPr="0088005F" w:rsidRDefault="00FE4011" w:rsidP="0054300F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Взыскание Неустоек с Исполнителя за ненадлежащее исполнение обязательств по Соглашению и нарушение требований к Ремонту, Ремонту Искусственных Сооружений и Капитальному Ремонту осуществляется на основе сумм, приведенных в разделе 5 настоящего Приложения.</w:t>
      </w:r>
    </w:p>
    <w:p w14:paraId="3D05614A" w14:textId="77777777" w:rsidR="00FE4011" w:rsidRPr="0088005F" w:rsidRDefault="00FE4011" w:rsidP="0054300F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Неустойки за нарушение обязательств Исполнителя и требований к Ремонту, Ремонту Искусственных Сооружений и Капитальному Ремонту Автомобильной Дороги удерживаются с Исполнителя в следующем порядке:</w:t>
      </w:r>
    </w:p>
    <w:p w14:paraId="12723717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При осуществлении контроля и (или) промежуточной ежемесячной приемки выполняемых Исполнителем работ (услуг) по Ремонту, Ремонту Искусственных Сооружений или Капитальному Ремонту Государственная Компания и (или) Инженер (если применимо) в случае выявления дефектов и (или) нарушения установленных требований к выполнению данных работ (услуг), предусмотренных Соглашением, включая </w:t>
      </w:r>
      <w:r w:rsidRPr="0088005F">
        <w:rPr>
          <w:rFonts w:ascii="Times New Roman" w:eastAsia="MS Mincho" w:hAnsi="Times New Roman"/>
          <w:sz w:val="24"/>
          <w:szCs w:val="24"/>
        </w:rPr>
        <w:t>нарушений сроков исполнения Предписаний об Устранении Нарушений Ремонта, выданных Государственной Компанией и (или) Инженером (если применимо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), составляют акт (ы) выявленных нарушений требований к Ремонту или Капитальному Ремонту (далее – «Акт Выявленных Нарушений Ремонта»). Акты Выявленных Нарушений Ремонта и Предписания об Устранении Нарушений Ремонта подписываются в порядке, предусмотренном Приложением № 8 к Соглашению (если соответствующий порядок не </w:t>
      </w:r>
      <w:proofErr w:type="gramStart"/>
      <w:r w:rsidRPr="0088005F">
        <w:rPr>
          <w:rFonts w:ascii="Times New Roman" w:eastAsia="MS Mincho" w:hAnsi="Times New Roman"/>
          <w:sz w:val="24"/>
          <w:szCs w:val="24"/>
        </w:rPr>
        <w:t>установлен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 применяется порядок аналогичный процедурам выявления и устранения нарушений на Инвестиционной Стадии);</w:t>
      </w:r>
    </w:p>
    <w:p w14:paraId="42B833B7" w14:textId="2E3ED52A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eastAsia="MS Mincho" w:hAnsi="Times New Roman"/>
          <w:sz w:val="24"/>
          <w:szCs w:val="24"/>
        </w:rPr>
        <w:t xml:space="preserve">Если за выявленные Недостатки, дефекты и нарушения требований к Ремонту, Ремонту Искусственных Сооружений или Капитальному Ремонту, включая нарушения установленных сроков выполнения ремонтных работ, зафиксированные в Акте Выявленных Нарушений Ремонта, предусмотрено начисление </w:t>
      </w:r>
      <w:r w:rsidRPr="0088005F">
        <w:rPr>
          <w:rFonts w:ascii="Times New Roman" w:hAnsi="Times New Roman"/>
          <w:sz w:val="24"/>
          <w:szCs w:val="24"/>
        </w:rPr>
        <w:t xml:space="preserve">Неустоек в соответствии с разделом 4. </w:t>
      </w:r>
      <w:r w:rsidR="00A22D57" w:rsidRPr="0088005F">
        <w:rPr>
          <w:rFonts w:ascii="Times New Roman" w:hAnsi="Times New Roman"/>
          <w:sz w:val="24"/>
          <w:szCs w:val="24"/>
        </w:rPr>
        <w:t xml:space="preserve">настоящего </w:t>
      </w:r>
      <w:r w:rsidRPr="0088005F">
        <w:rPr>
          <w:rFonts w:ascii="Times New Roman" w:hAnsi="Times New Roman"/>
          <w:sz w:val="24"/>
          <w:szCs w:val="24"/>
        </w:rPr>
        <w:t xml:space="preserve">Приложения, Государственная Компания и (или) Инженер (если применимо) в течение 10 (десяти) рабочих дней с момента подписания соответствующих актов </w:t>
      </w:r>
      <w:r w:rsidR="00C46532" w:rsidRPr="0088005F">
        <w:rPr>
          <w:rFonts w:ascii="Times New Roman" w:hAnsi="Times New Roman"/>
          <w:sz w:val="24"/>
          <w:szCs w:val="24"/>
        </w:rPr>
        <w:t xml:space="preserve">вправе направить </w:t>
      </w:r>
      <w:r w:rsidRPr="0088005F">
        <w:rPr>
          <w:rFonts w:ascii="Times New Roman" w:hAnsi="Times New Roman"/>
          <w:sz w:val="24"/>
          <w:szCs w:val="24"/>
        </w:rPr>
        <w:t>Исполнителю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расчет начисляемой суммы Неустойки за установленные в соответствии с данными актами нарушения требований к Ремонту или Капитальному Ремонту (далее – «Расчет Неустойки за Ремонт»);</w:t>
      </w:r>
    </w:p>
    <w:p w14:paraId="2FA4BC76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>В течение 10 (десяти) рабочих дней с даты получения указанного в пп.3.2.2. расчета Исполнитель вправе направить Инженеру и (или) Государственной Компании (в зависимости от того, что применимо) аргументированные возражения в отношении полученного Расчета Неустойки за Ремонт, а также инициировать проведение Согласительного Совещания с участием Уполномоченных Лиц Государственной Компании и (или) Инженера (если применимо) с целью изложения и обоснования своей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позиции. Государственная Компания обязана организовать проведение такого Согласительного Совещания в течение не более 2 (двух) рабочих дней с момента получения соответствующего запроса Исполнителя. </w:t>
      </w:r>
      <w:proofErr w:type="gramStart"/>
      <w:r w:rsidRPr="0088005F">
        <w:rPr>
          <w:rFonts w:ascii="Times New Roman" w:hAnsi="Times New Roman"/>
          <w:sz w:val="24"/>
          <w:szCs w:val="24"/>
        </w:rPr>
        <w:t>Если по истечении указанного в настоящем пункте срока Исполнитель не представит возражений в отношении Расчета Неустойки за Ремонт, данный расчет считается согласованным Исполнителем;</w:t>
      </w:r>
      <w:proofErr w:type="gramEnd"/>
    </w:p>
    <w:p w14:paraId="5DDED18F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 В течение 5 (пяти) рабочих дней </w:t>
      </w:r>
      <w:proofErr w:type="gramStart"/>
      <w:r w:rsidRPr="0088005F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от Исполнителя аргументированных возражений в отношении Расчета Неустойки за Ремонт в соответствии с п.3.2.3. </w:t>
      </w:r>
      <w:r w:rsidR="00A22D57" w:rsidRPr="0088005F">
        <w:rPr>
          <w:rFonts w:ascii="Times New Roman" w:hAnsi="Times New Roman"/>
          <w:sz w:val="24"/>
          <w:szCs w:val="24"/>
        </w:rPr>
        <w:t xml:space="preserve">настоящего </w:t>
      </w:r>
      <w:r w:rsidRPr="0088005F">
        <w:rPr>
          <w:rFonts w:ascii="Times New Roman" w:hAnsi="Times New Roman"/>
          <w:sz w:val="24"/>
          <w:szCs w:val="24"/>
        </w:rPr>
        <w:t>Приложения Государственная Компания и (или) Инженер (если применимо):</w:t>
      </w:r>
    </w:p>
    <w:p w14:paraId="481A3ADB" w14:textId="77777777" w:rsidR="00FE4011" w:rsidRPr="0088005F" w:rsidRDefault="00FE4011" w:rsidP="0054300F">
      <w:pPr>
        <w:pStyle w:val="13"/>
        <w:widowControl w:val="0"/>
        <w:numPr>
          <w:ilvl w:val="3"/>
          <w:numId w:val="7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вносят изменения в произведенный ими Расчет Неустойки за Ремонт в соответствии </w:t>
      </w:r>
      <w:r w:rsidRPr="0088005F">
        <w:rPr>
          <w:rFonts w:ascii="Times New Roman" w:eastAsia="MS Mincho" w:hAnsi="Times New Roman"/>
          <w:sz w:val="24"/>
          <w:szCs w:val="24"/>
        </w:rPr>
        <w:t>с з</w:t>
      </w:r>
      <w:r w:rsidRPr="0088005F">
        <w:rPr>
          <w:rFonts w:ascii="Times New Roman" w:hAnsi="Times New Roman"/>
          <w:sz w:val="24"/>
          <w:szCs w:val="24"/>
        </w:rPr>
        <w:t>амечаниями Исполнителя и направляют откорректированный отчет Исполнителю; либо</w:t>
      </w:r>
    </w:p>
    <w:p w14:paraId="3150D095" w14:textId="77777777" w:rsidR="00FE4011" w:rsidRPr="0088005F" w:rsidRDefault="00FE4011" w:rsidP="0054300F">
      <w:pPr>
        <w:pStyle w:val="13"/>
        <w:widowControl w:val="0"/>
        <w:numPr>
          <w:ilvl w:val="3"/>
          <w:numId w:val="7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88005F">
        <w:rPr>
          <w:rFonts w:ascii="Times New Roman" w:hAnsi="Times New Roman"/>
          <w:sz w:val="24"/>
          <w:szCs w:val="24"/>
        </w:rPr>
        <w:t xml:space="preserve">направляют </w:t>
      </w:r>
      <w:r w:rsidRPr="0088005F">
        <w:rPr>
          <w:rFonts w:ascii="Times New Roman" w:eastAsia="MS Mincho" w:hAnsi="Times New Roman"/>
          <w:sz w:val="24"/>
          <w:szCs w:val="24"/>
          <w:lang w:eastAsia="ru-RU"/>
        </w:rPr>
        <w:t>Исполнителю свое несогласие с представленными им возражениями;</w:t>
      </w:r>
    </w:p>
    <w:p w14:paraId="045EA2A0" w14:textId="77777777" w:rsidR="00FE4011" w:rsidRPr="0088005F" w:rsidRDefault="00FE4011">
      <w:pPr>
        <w:pStyle w:val="13"/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88005F">
        <w:rPr>
          <w:rFonts w:ascii="Times New Roman" w:eastAsia="MS Mincho" w:hAnsi="Times New Roman"/>
          <w:sz w:val="24"/>
          <w:szCs w:val="24"/>
          <w:lang w:eastAsia="ru-RU"/>
        </w:rPr>
        <w:t xml:space="preserve">во избежание сомнений, невыполнение Государственной Компанией и (или) Инженером (если применимо) в течение указанного в настоящем п.3.2.4 срока ни одного из указанных в </w:t>
      </w:r>
      <w:proofErr w:type="spellStart"/>
      <w:r w:rsidRPr="0088005F">
        <w:rPr>
          <w:rFonts w:ascii="Times New Roman" w:eastAsia="MS Mincho" w:hAnsi="Times New Roman"/>
          <w:sz w:val="24"/>
          <w:szCs w:val="24"/>
          <w:lang w:eastAsia="ru-RU"/>
        </w:rPr>
        <w:t>пп</w:t>
      </w:r>
      <w:proofErr w:type="spellEnd"/>
      <w:r w:rsidRPr="0088005F">
        <w:rPr>
          <w:rFonts w:ascii="Times New Roman" w:eastAsia="MS Mincho" w:hAnsi="Times New Roman"/>
          <w:sz w:val="24"/>
          <w:szCs w:val="24"/>
          <w:lang w:eastAsia="ru-RU"/>
        </w:rPr>
        <w:t>.(i)-(</w:t>
      </w:r>
      <w:proofErr w:type="spellStart"/>
      <w:r w:rsidRPr="0088005F">
        <w:rPr>
          <w:rFonts w:ascii="Times New Roman" w:eastAsia="MS Mincho" w:hAnsi="Times New Roman"/>
          <w:sz w:val="24"/>
          <w:szCs w:val="24"/>
          <w:lang w:eastAsia="ru-RU"/>
        </w:rPr>
        <w:t>ii</w:t>
      </w:r>
      <w:proofErr w:type="spellEnd"/>
      <w:r w:rsidRPr="0088005F">
        <w:rPr>
          <w:rFonts w:ascii="Times New Roman" w:eastAsia="MS Mincho" w:hAnsi="Times New Roman"/>
          <w:sz w:val="24"/>
          <w:szCs w:val="24"/>
          <w:lang w:eastAsia="ru-RU"/>
        </w:rPr>
        <w:t xml:space="preserve">) выше действий, считается выражением несогласия с полученными от Исполнителя возражениями в отношении Расчета Неустойки за Ремонт. В этом случае, а также в случае, указанном выше в </w:t>
      </w:r>
      <w:proofErr w:type="spellStart"/>
      <w:r w:rsidRPr="0088005F">
        <w:rPr>
          <w:rFonts w:ascii="Times New Roman" w:eastAsia="MS Mincho" w:hAnsi="Times New Roman"/>
          <w:sz w:val="24"/>
          <w:szCs w:val="24"/>
          <w:lang w:eastAsia="ru-RU"/>
        </w:rPr>
        <w:t>пп</w:t>
      </w:r>
      <w:proofErr w:type="spellEnd"/>
      <w:r w:rsidRPr="0088005F">
        <w:rPr>
          <w:rFonts w:ascii="Times New Roman" w:eastAsia="MS Mincho" w:hAnsi="Times New Roman"/>
          <w:sz w:val="24"/>
          <w:szCs w:val="24"/>
          <w:lang w:eastAsia="ru-RU"/>
        </w:rPr>
        <w:t>.(</w:t>
      </w:r>
      <w:proofErr w:type="spellStart"/>
      <w:r w:rsidRPr="0088005F">
        <w:rPr>
          <w:rFonts w:ascii="Times New Roman" w:eastAsia="MS Mincho" w:hAnsi="Times New Roman"/>
          <w:sz w:val="24"/>
          <w:szCs w:val="24"/>
          <w:lang w:eastAsia="ru-RU"/>
        </w:rPr>
        <w:t>ii</w:t>
      </w:r>
      <w:proofErr w:type="spellEnd"/>
      <w:r w:rsidRPr="0088005F">
        <w:rPr>
          <w:rFonts w:ascii="Times New Roman" w:eastAsia="MS Mincho" w:hAnsi="Times New Roman"/>
          <w:sz w:val="24"/>
          <w:szCs w:val="24"/>
          <w:lang w:eastAsia="ru-RU"/>
        </w:rPr>
        <w:t>), считается, что между Сторонами возник Спор, подлежащий урегулированию в Порядке Разрешения Споров. Настоящим Стороны соглашаются, что до урегулирования указанного Спора в Порядке Разрешения Споров, взаиморасчеты Сторон осуществляются исходя из суммы Неустойки за Ремонт, начисленной Исполнителю в соответствии с произведенным Государственной Компанией и (или) Инженером (если применимо) Расчетом Неустойки за Ремонт;</w:t>
      </w:r>
    </w:p>
    <w:p w14:paraId="3D9173F8" w14:textId="0D22AD41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r w:rsidRPr="0088005F">
        <w:rPr>
          <w:rFonts w:ascii="Times New Roman" w:eastAsia="MS Mincho" w:hAnsi="Times New Roman"/>
          <w:sz w:val="24"/>
          <w:szCs w:val="24"/>
          <w:lang w:eastAsia="ru-RU"/>
        </w:rPr>
        <w:t xml:space="preserve"> </w:t>
      </w:r>
      <w:proofErr w:type="gramStart"/>
      <w:r w:rsidRPr="0088005F">
        <w:rPr>
          <w:rFonts w:ascii="Times New Roman" w:eastAsia="MS Mincho" w:hAnsi="Times New Roman"/>
          <w:sz w:val="24"/>
          <w:szCs w:val="24"/>
          <w:lang w:eastAsia="ru-RU"/>
        </w:rPr>
        <w:t xml:space="preserve">Все суммы Неустоек за Ремонт, </w:t>
      </w:r>
      <w:r w:rsidRPr="0088005F">
        <w:rPr>
          <w:rFonts w:ascii="Times New Roman" w:eastAsia="MS Mincho" w:hAnsi="Times New Roman"/>
          <w:sz w:val="24"/>
          <w:szCs w:val="24"/>
        </w:rPr>
        <w:t xml:space="preserve">начисленные Исполнителю в течение выполнения работ по Ремонту, Ремонту Искусственных Сооружений или Капитальному Ремонту в порядке, указанном в пп.3.2.1. – 3.2.4. </w:t>
      </w:r>
      <w:r w:rsidR="00A22D57" w:rsidRPr="0088005F">
        <w:rPr>
          <w:rFonts w:ascii="Times New Roman" w:eastAsia="MS Mincho" w:hAnsi="Times New Roman"/>
          <w:sz w:val="24"/>
          <w:szCs w:val="24"/>
        </w:rPr>
        <w:t xml:space="preserve">настоящего </w:t>
      </w:r>
      <w:r w:rsidRPr="0088005F">
        <w:rPr>
          <w:rFonts w:ascii="Times New Roman" w:eastAsia="MS Mincho" w:hAnsi="Times New Roman"/>
          <w:sz w:val="24"/>
          <w:szCs w:val="24"/>
        </w:rPr>
        <w:t>Приложения, суммируются и учитываются при расчете окончательной суммы оплаты выполненных работ по Ремонту или Капитальному Ремонту в соответствии с п. 28-29 Приложения № 19 к Соглашению.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 При этом в указанную общую сумму начисленных Неустоек за Ремонт, подлежащих </w:t>
      </w:r>
      <w:r w:rsidR="00C46532" w:rsidRPr="0088005F">
        <w:rPr>
          <w:rFonts w:ascii="Times New Roman" w:eastAsia="MS Mincho" w:hAnsi="Times New Roman"/>
          <w:sz w:val="24"/>
          <w:szCs w:val="24"/>
        </w:rPr>
        <w:t xml:space="preserve">зачету </w:t>
      </w:r>
      <w:r w:rsidRPr="0088005F">
        <w:rPr>
          <w:rFonts w:ascii="Times New Roman" w:eastAsia="MS Mincho" w:hAnsi="Times New Roman"/>
          <w:sz w:val="24"/>
          <w:szCs w:val="24"/>
        </w:rPr>
        <w:t xml:space="preserve">из </w:t>
      </w:r>
      <w:r w:rsidR="00C46532" w:rsidRPr="0088005F">
        <w:rPr>
          <w:rFonts w:ascii="Times New Roman" w:eastAsia="MS Mincho" w:hAnsi="Times New Roman"/>
          <w:sz w:val="24"/>
          <w:szCs w:val="24"/>
        </w:rPr>
        <w:t xml:space="preserve">суммы, </w:t>
      </w:r>
      <w:r w:rsidRPr="0088005F">
        <w:rPr>
          <w:rFonts w:ascii="Times New Roman" w:eastAsia="MS Mincho" w:hAnsi="Times New Roman"/>
          <w:sz w:val="24"/>
          <w:szCs w:val="24"/>
        </w:rPr>
        <w:t xml:space="preserve">выплачиваемой </w:t>
      </w:r>
      <w:r w:rsidR="00C46532" w:rsidRPr="0088005F">
        <w:rPr>
          <w:rFonts w:ascii="Times New Roman" w:eastAsia="MS Mincho" w:hAnsi="Times New Roman"/>
          <w:sz w:val="24"/>
          <w:szCs w:val="24"/>
        </w:rPr>
        <w:t xml:space="preserve">при </w:t>
      </w:r>
      <w:r w:rsidRPr="0088005F">
        <w:rPr>
          <w:rFonts w:ascii="Times New Roman" w:eastAsia="MS Mincho" w:hAnsi="Times New Roman"/>
          <w:sz w:val="24"/>
          <w:szCs w:val="24"/>
        </w:rPr>
        <w:t>окончательной оплат</w:t>
      </w:r>
      <w:r w:rsidR="00C46532" w:rsidRPr="0088005F">
        <w:rPr>
          <w:rFonts w:ascii="Times New Roman" w:eastAsia="MS Mincho" w:hAnsi="Times New Roman"/>
          <w:sz w:val="24"/>
          <w:szCs w:val="24"/>
        </w:rPr>
        <w:t>е</w:t>
      </w:r>
      <w:r w:rsidRPr="0088005F">
        <w:rPr>
          <w:rFonts w:ascii="Times New Roman" w:eastAsia="MS Mincho" w:hAnsi="Times New Roman"/>
          <w:sz w:val="24"/>
          <w:szCs w:val="24"/>
        </w:rPr>
        <w:t xml:space="preserve"> работ по Ремонту и (или) Ремонту Искусственных Сооружений и (или) Капитальному Ремонту, включаются:</w:t>
      </w:r>
    </w:p>
    <w:p w14:paraId="101AD281" w14:textId="77777777" w:rsidR="00FE4011" w:rsidRPr="0088005F" w:rsidRDefault="00FE4011" w:rsidP="0054300F">
      <w:pPr>
        <w:pStyle w:val="13"/>
        <w:widowControl w:val="0"/>
        <w:numPr>
          <w:ilvl w:val="0"/>
          <w:numId w:val="6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88005F">
        <w:rPr>
          <w:rFonts w:ascii="Times New Roman" w:eastAsia="MS Mincho" w:hAnsi="Times New Roman"/>
          <w:sz w:val="24"/>
          <w:szCs w:val="24"/>
        </w:rPr>
        <w:t xml:space="preserve">все суммы Неустоек за Ремонт, начисленные Исполнителю в период производства работ по Ремонту и (или) Ремонту Искусственных Сооружений и (или) Капитальному Ремонту (в зависимости от того, что применимо), которые были согласованы Сторонами, в размере, указанном в соответствующих им Расчетах Неустоек за Ремонт, произведенных Государственной Компанией и (или) Инженером (если применимо) в соответствии с пп.3.2.2.-3.2.4. </w:t>
      </w:r>
      <w:r w:rsidR="00A22D57" w:rsidRPr="0088005F">
        <w:rPr>
          <w:rFonts w:ascii="Times New Roman" w:eastAsia="MS Mincho" w:hAnsi="Times New Roman"/>
          <w:sz w:val="24"/>
          <w:szCs w:val="24"/>
        </w:rPr>
        <w:t xml:space="preserve">настоящего </w:t>
      </w:r>
      <w:r w:rsidRPr="0088005F">
        <w:rPr>
          <w:rFonts w:ascii="Times New Roman" w:eastAsia="MS Mincho" w:hAnsi="Times New Roman"/>
          <w:sz w:val="24"/>
          <w:szCs w:val="24"/>
        </w:rPr>
        <w:t>Приложения;</w:t>
      </w:r>
      <w:proofErr w:type="gramEnd"/>
    </w:p>
    <w:p w14:paraId="700A576E" w14:textId="77777777" w:rsidR="00FE4011" w:rsidRPr="0088005F" w:rsidRDefault="00FE4011" w:rsidP="0054300F">
      <w:pPr>
        <w:pStyle w:val="13"/>
        <w:widowControl w:val="0"/>
        <w:numPr>
          <w:ilvl w:val="0"/>
          <w:numId w:val="6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88005F">
        <w:rPr>
          <w:rFonts w:ascii="Times New Roman" w:eastAsia="MS Mincho" w:hAnsi="Times New Roman"/>
          <w:sz w:val="24"/>
          <w:szCs w:val="24"/>
        </w:rPr>
        <w:t xml:space="preserve">все суммы Неустоек за Ремонт, начисленные Исполнителю в период производства работ по Ремонту и (или) Ремонту Искусственных Сооружений и (или) Капитальному Ремонту (в зависимости от того, что применимо), которые были оспорены Исполнителем в соответствии с п.3.2.4. </w:t>
      </w:r>
      <w:r w:rsidR="00A22D57" w:rsidRPr="0088005F">
        <w:rPr>
          <w:rFonts w:ascii="Times New Roman" w:eastAsia="MS Mincho" w:hAnsi="Times New Roman"/>
          <w:sz w:val="24"/>
          <w:szCs w:val="24"/>
        </w:rPr>
        <w:t xml:space="preserve">настоящего </w:t>
      </w:r>
      <w:r w:rsidRPr="0088005F">
        <w:rPr>
          <w:rFonts w:ascii="Times New Roman" w:eastAsia="MS Mincho" w:hAnsi="Times New Roman"/>
          <w:sz w:val="24"/>
          <w:szCs w:val="24"/>
        </w:rPr>
        <w:t xml:space="preserve">Приложения, но по которым до окончания приемки выполненных работ по </w:t>
      </w:r>
      <w:r w:rsidRPr="0088005F">
        <w:rPr>
          <w:rFonts w:ascii="Times New Roman" w:hAnsi="Times New Roman"/>
          <w:sz w:val="24"/>
          <w:szCs w:val="24"/>
        </w:rPr>
        <w:t>Ремонту и (или) Ремонту Искусственных Сооружений и (или) Капитальному Ремонту</w:t>
      </w:r>
      <w:r w:rsidRPr="0088005F">
        <w:rPr>
          <w:rFonts w:ascii="Times New Roman" w:eastAsia="MS Mincho" w:hAnsi="Times New Roman"/>
          <w:sz w:val="24"/>
          <w:szCs w:val="24"/>
        </w:rPr>
        <w:t xml:space="preserve"> не было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 вынесено решения в Порядке Разрешения Споров, в размере, указанном в соответствующих им Расчетах Неустоек за Ремонт, произведенных Государственной Компанией и (или) Инженером (если применимо) в соответствии с п.3.2.2.-3.2.4. </w:t>
      </w:r>
      <w:r w:rsidR="00A22D57" w:rsidRPr="0088005F">
        <w:rPr>
          <w:rFonts w:ascii="Times New Roman" w:eastAsia="MS Mincho" w:hAnsi="Times New Roman"/>
          <w:sz w:val="24"/>
          <w:szCs w:val="24"/>
        </w:rPr>
        <w:t xml:space="preserve">настоящего </w:t>
      </w:r>
      <w:r w:rsidRPr="0088005F">
        <w:rPr>
          <w:rFonts w:ascii="Times New Roman" w:eastAsia="MS Mincho" w:hAnsi="Times New Roman"/>
          <w:sz w:val="24"/>
          <w:szCs w:val="24"/>
        </w:rPr>
        <w:t>Приложения;</w:t>
      </w:r>
    </w:p>
    <w:p w14:paraId="57C91C7B" w14:textId="77777777" w:rsidR="00FE4011" w:rsidRPr="0088005F" w:rsidRDefault="00FE4011" w:rsidP="0054300F">
      <w:pPr>
        <w:pStyle w:val="13"/>
        <w:widowControl w:val="0"/>
        <w:numPr>
          <w:ilvl w:val="0"/>
          <w:numId w:val="6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88005F">
        <w:rPr>
          <w:rFonts w:ascii="Times New Roman" w:eastAsia="MS Mincho" w:hAnsi="Times New Roman"/>
          <w:sz w:val="24"/>
          <w:szCs w:val="24"/>
        </w:rPr>
        <w:t>все суммы Неустоек за Ремонт, начисленные Исполнителю в период производства работ по Ремонту и (или) Ремонту Искусственных Сооружений и (или) Капитальному Ремонту (в зависимости от того, что применимо), которые были оспорены Исполнителем в соответствии с п.3.2.4. настоящего Приложения и по которым до окончания приемки выполненных работ по Ремонту и (или) Ремонту Искус</w:t>
      </w:r>
      <w:r w:rsidRPr="0088005F">
        <w:rPr>
          <w:rFonts w:ascii="Times New Roman" w:hAnsi="Times New Roman"/>
          <w:sz w:val="24"/>
          <w:szCs w:val="24"/>
        </w:rPr>
        <w:t xml:space="preserve">ственных </w:t>
      </w:r>
      <w:r w:rsidRPr="0088005F">
        <w:rPr>
          <w:rFonts w:ascii="Times New Roman" w:eastAsia="MS Mincho" w:hAnsi="Times New Roman"/>
          <w:sz w:val="24"/>
          <w:szCs w:val="24"/>
        </w:rPr>
        <w:t>Сооружений и (или) Капитальному Ремонту были вынесены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 решения в Порядке Разрешения Споров, в размере, определенном в соответствии с такими вынесенными решениями в Порядке Разрешения Споров.</w:t>
      </w:r>
    </w:p>
    <w:p w14:paraId="59568EBF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88005F">
        <w:rPr>
          <w:rFonts w:ascii="Times New Roman" w:eastAsia="MS Mincho" w:hAnsi="Times New Roman"/>
          <w:sz w:val="24"/>
          <w:szCs w:val="24"/>
        </w:rPr>
        <w:t>Настоящим Стороны соглашаются, при наличии неурегулированных Споров Сторон в отношении начисленных сумм Неустоек за Ремонт, при осуществлении текущих взаиморасчетов Стороны руководствуются Расчетами Неустоек за Ремонт, утвержденными Государственной Компанией и (или) Инженером (если применимо), что, в частности, предусматривает обязанность Сторон по подписанию Актов Приемки Ремонта и Актов Стоимости Выполненных Работ по Ремонту, а также обязанность Исполнителя по выставлению Государственной Компании счетов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 и иных документов для окончательной оплаты выполненных работ по Ремонту и (или) Ремонту Искусственных Сооружений и (или) Капитальному Ремонту в соответствии с утвержденными Государственной Компанией и (или) Инженером (если применимо) Расчетами Неустоек за Ремонт. При невыполнении Исполнителем указанного требования у Государственной Компании возникает право не производить окончательную оплату выполненных Исполнителем работ по Ремонту и (или) Ремонту Искусственных Сооружений и (или) Капитальному Ремонту до урегулирования соответствующих Споров в Порядке Разрешения Споров. </w:t>
      </w:r>
    </w:p>
    <w:p w14:paraId="68AF1D16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r w:rsidRPr="0088005F">
        <w:rPr>
          <w:rFonts w:ascii="Times New Roman" w:eastAsia="MS Mincho" w:hAnsi="Times New Roman"/>
          <w:sz w:val="24"/>
          <w:szCs w:val="24"/>
        </w:rPr>
        <w:t>В случае если по окончании приемки выполненных Исполнителем работ по Ремонту и (или) Ремонту Искусственных Сооружений и (или) Капитальному Ремонту и подписания Сторонами Актов Приемки Ремонта и Актов Стоимости Выполненных Работ по Ремонту по результатам процедуры Разрешения Споров будет вынесено решени</w:t>
      </w:r>
      <w:proofErr w:type="gramStart"/>
      <w:r w:rsidRPr="0088005F">
        <w:rPr>
          <w:rFonts w:ascii="Times New Roman" w:eastAsia="MS Mincho" w:hAnsi="Times New Roman"/>
          <w:sz w:val="24"/>
          <w:szCs w:val="24"/>
        </w:rPr>
        <w:t>е(</w:t>
      </w:r>
      <w:proofErr w:type="spellStart"/>
      <w:proofErr w:type="gramEnd"/>
      <w:r w:rsidRPr="0088005F">
        <w:rPr>
          <w:rFonts w:ascii="Times New Roman" w:eastAsia="MS Mincho" w:hAnsi="Times New Roman"/>
          <w:sz w:val="24"/>
          <w:szCs w:val="24"/>
        </w:rPr>
        <w:t>ия</w:t>
      </w:r>
      <w:proofErr w:type="spellEnd"/>
      <w:r w:rsidRPr="0088005F">
        <w:rPr>
          <w:rFonts w:ascii="Times New Roman" w:eastAsia="MS Mincho" w:hAnsi="Times New Roman"/>
          <w:sz w:val="24"/>
          <w:szCs w:val="24"/>
        </w:rPr>
        <w:t>) об отмене или изменении размера сумм Неустоек за Ремонт, начисленных Исполнителю, периода производства работ по Ремонту и (или) Ремонту Искусственных Сооружений и (или) Капитальному Ремонту, Стороны действуют в следующем порядке:</w:t>
      </w:r>
    </w:p>
    <w:p w14:paraId="20FBBDD2" w14:textId="77777777" w:rsidR="00FE4011" w:rsidRPr="0088005F" w:rsidRDefault="00FE4011" w:rsidP="0054300F">
      <w:pPr>
        <w:pStyle w:val="13"/>
        <w:widowControl w:val="0"/>
        <w:numPr>
          <w:ilvl w:val="3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88005F">
        <w:rPr>
          <w:rFonts w:ascii="Times New Roman" w:eastAsia="MS Mincho" w:hAnsi="Times New Roman"/>
          <w:sz w:val="24"/>
          <w:szCs w:val="24"/>
        </w:rPr>
        <w:t>в случае если такое решение (</w:t>
      </w:r>
      <w:proofErr w:type="spellStart"/>
      <w:r w:rsidRPr="0088005F">
        <w:rPr>
          <w:rFonts w:ascii="Times New Roman" w:eastAsia="MS Mincho" w:hAnsi="Times New Roman"/>
          <w:sz w:val="24"/>
          <w:szCs w:val="24"/>
        </w:rPr>
        <w:t>ия</w:t>
      </w:r>
      <w:proofErr w:type="spellEnd"/>
      <w:r w:rsidRPr="0088005F">
        <w:rPr>
          <w:rFonts w:ascii="Times New Roman" w:eastAsia="MS Mincho" w:hAnsi="Times New Roman"/>
          <w:sz w:val="24"/>
          <w:szCs w:val="24"/>
        </w:rPr>
        <w:t>) будет вынесено до истечения срока, указанного в п.30 Приложения №</w:t>
      </w:r>
      <w:r w:rsidR="00A22D57" w:rsidRPr="0088005F">
        <w:rPr>
          <w:rFonts w:ascii="Times New Roman" w:eastAsia="MS Mincho" w:hAnsi="Times New Roman"/>
          <w:sz w:val="24"/>
          <w:szCs w:val="24"/>
        </w:rPr>
        <w:t xml:space="preserve"> 9</w:t>
      </w:r>
      <w:r w:rsidRPr="0088005F">
        <w:rPr>
          <w:rFonts w:ascii="Times New Roman" w:eastAsia="MS Mincho" w:hAnsi="Times New Roman"/>
          <w:sz w:val="24"/>
          <w:szCs w:val="24"/>
        </w:rPr>
        <w:t xml:space="preserve"> </w:t>
      </w:r>
      <w:r w:rsidR="00A22D57" w:rsidRPr="0088005F">
        <w:rPr>
          <w:rFonts w:ascii="Times New Roman" w:eastAsia="MS Mincho" w:hAnsi="Times New Roman"/>
          <w:sz w:val="24"/>
          <w:szCs w:val="24"/>
        </w:rPr>
        <w:t xml:space="preserve">к </w:t>
      </w:r>
      <w:r w:rsidRPr="0088005F">
        <w:rPr>
          <w:rFonts w:ascii="Times New Roman" w:eastAsia="MS Mincho" w:hAnsi="Times New Roman"/>
          <w:sz w:val="24"/>
          <w:szCs w:val="24"/>
        </w:rPr>
        <w:t>Соглашени</w:t>
      </w:r>
      <w:r w:rsidR="00A22D57" w:rsidRPr="0088005F">
        <w:rPr>
          <w:rFonts w:ascii="Times New Roman" w:eastAsia="MS Mincho" w:hAnsi="Times New Roman"/>
          <w:sz w:val="24"/>
          <w:szCs w:val="24"/>
        </w:rPr>
        <w:t>ю,</w:t>
      </w:r>
      <w:r w:rsidRPr="0088005F">
        <w:rPr>
          <w:rFonts w:ascii="Times New Roman" w:eastAsia="MS Mincho" w:hAnsi="Times New Roman"/>
          <w:sz w:val="24"/>
          <w:szCs w:val="24"/>
        </w:rPr>
        <w:t xml:space="preserve"> Исполнитель вправе потребовать от Государственной Компании </w:t>
      </w:r>
      <w:proofErr w:type="spellStart"/>
      <w:r w:rsidRPr="0088005F">
        <w:rPr>
          <w:rFonts w:ascii="Times New Roman" w:eastAsia="MS Mincho" w:hAnsi="Times New Roman"/>
          <w:sz w:val="24"/>
          <w:szCs w:val="24"/>
        </w:rPr>
        <w:t>переподписания</w:t>
      </w:r>
      <w:proofErr w:type="spellEnd"/>
      <w:r w:rsidRPr="0088005F">
        <w:rPr>
          <w:rFonts w:ascii="Times New Roman" w:eastAsia="MS Mincho" w:hAnsi="Times New Roman"/>
          <w:sz w:val="24"/>
          <w:szCs w:val="24"/>
        </w:rPr>
        <w:t xml:space="preserve"> Акта Приемки Ремонта и Акта Стоимости Выполненных Работ по Ремонту с учетом вынесенного решения в Порядке Разрешения Споров и выставить Государственной Компании уточненный счет-фактуру на оплату данных работ.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 В этом случае окончательная оплата выполненных Исполнителем работ по Ремонту и (или) Ремонту Искусственных Сооружений </w:t>
      </w:r>
      <w:proofErr w:type="gramStart"/>
      <w:r w:rsidRPr="0088005F">
        <w:rPr>
          <w:rFonts w:ascii="Times New Roman" w:eastAsia="MS Mincho" w:hAnsi="Times New Roman"/>
          <w:sz w:val="24"/>
          <w:szCs w:val="24"/>
        </w:rPr>
        <w:t>и(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>или) Капитальному Ремонту осуществляется Государственной Компанией в течение 10 (десяти) рабочих дней с момента наступления наиболее поздней из указанных ниже дат:</w:t>
      </w:r>
    </w:p>
    <w:p w14:paraId="74ADD92F" w14:textId="77777777" w:rsidR="00FE4011" w:rsidRPr="0088005F" w:rsidRDefault="00FE4011" w:rsidP="0054300F">
      <w:pPr>
        <w:pStyle w:val="13"/>
        <w:widowControl w:val="0"/>
        <w:numPr>
          <w:ilvl w:val="0"/>
          <w:numId w:val="66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r w:rsidRPr="0088005F">
        <w:rPr>
          <w:rFonts w:ascii="Times New Roman" w:eastAsia="MS Mincho" w:hAnsi="Times New Roman"/>
          <w:sz w:val="24"/>
          <w:szCs w:val="24"/>
        </w:rPr>
        <w:t xml:space="preserve">даты </w:t>
      </w:r>
      <w:proofErr w:type="spellStart"/>
      <w:r w:rsidRPr="0088005F">
        <w:rPr>
          <w:rFonts w:ascii="Times New Roman" w:eastAsia="MS Mincho" w:hAnsi="Times New Roman"/>
          <w:sz w:val="24"/>
          <w:szCs w:val="24"/>
        </w:rPr>
        <w:t>переподписания</w:t>
      </w:r>
      <w:proofErr w:type="spellEnd"/>
      <w:r w:rsidRPr="0088005F">
        <w:rPr>
          <w:rFonts w:ascii="Times New Roman" w:eastAsia="MS Mincho" w:hAnsi="Times New Roman"/>
          <w:sz w:val="24"/>
          <w:szCs w:val="24"/>
        </w:rPr>
        <w:t xml:space="preserve"> Сторонами Акта Приемки Ремонта;</w:t>
      </w:r>
    </w:p>
    <w:p w14:paraId="4C71CD3F" w14:textId="77777777" w:rsidR="00FE4011" w:rsidRPr="0088005F" w:rsidRDefault="00FE4011" w:rsidP="0054300F">
      <w:pPr>
        <w:pStyle w:val="13"/>
        <w:widowControl w:val="0"/>
        <w:numPr>
          <w:ilvl w:val="0"/>
          <w:numId w:val="66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r w:rsidRPr="0088005F">
        <w:rPr>
          <w:rFonts w:ascii="Times New Roman" w:eastAsia="MS Mincho" w:hAnsi="Times New Roman"/>
          <w:sz w:val="24"/>
          <w:szCs w:val="24"/>
        </w:rPr>
        <w:t xml:space="preserve">даты </w:t>
      </w:r>
      <w:proofErr w:type="spellStart"/>
      <w:r w:rsidRPr="0088005F">
        <w:rPr>
          <w:rFonts w:ascii="Times New Roman" w:eastAsia="MS Mincho" w:hAnsi="Times New Roman"/>
          <w:sz w:val="24"/>
          <w:szCs w:val="24"/>
        </w:rPr>
        <w:t>переподписания</w:t>
      </w:r>
      <w:proofErr w:type="spellEnd"/>
      <w:r w:rsidRPr="0088005F">
        <w:rPr>
          <w:rFonts w:ascii="Times New Roman" w:eastAsia="MS Mincho" w:hAnsi="Times New Roman"/>
          <w:sz w:val="24"/>
          <w:szCs w:val="24"/>
        </w:rPr>
        <w:t xml:space="preserve"> Сторонами Акта Стоимости Выполненных Работ по Ремонту;</w:t>
      </w:r>
    </w:p>
    <w:p w14:paraId="44DBB663" w14:textId="77777777" w:rsidR="00FE4011" w:rsidRPr="0088005F" w:rsidRDefault="00FE4011" w:rsidP="0054300F">
      <w:pPr>
        <w:pStyle w:val="13"/>
        <w:widowControl w:val="0"/>
        <w:numPr>
          <w:ilvl w:val="0"/>
          <w:numId w:val="66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r w:rsidRPr="0088005F">
        <w:rPr>
          <w:rFonts w:ascii="Times New Roman" w:eastAsia="MS Mincho" w:hAnsi="Times New Roman"/>
          <w:sz w:val="24"/>
          <w:szCs w:val="24"/>
        </w:rPr>
        <w:t xml:space="preserve">даты предоставления Исполнителем Государственной Компании надлежащим образом оформленного и уточненного счета-фактуры на оплату выполненных работ по Ремонту и (или) Ремонту Искусственных Сооружений и (или) Капитальному Ремонту; </w:t>
      </w:r>
    </w:p>
    <w:p w14:paraId="3BF0DF43" w14:textId="77777777" w:rsidR="00FE4011" w:rsidRPr="0088005F" w:rsidRDefault="00FE4011">
      <w:pPr>
        <w:pStyle w:val="13"/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eastAsia="MS Mincho" w:hAnsi="Times New Roman"/>
          <w:sz w:val="24"/>
          <w:szCs w:val="24"/>
        </w:rPr>
      </w:pPr>
      <w:r w:rsidRPr="0088005F">
        <w:rPr>
          <w:rFonts w:ascii="Times New Roman" w:eastAsia="MS Mincho" w:hAnsi="Times New Roman"/>
          <w:sz w:val="24"/>
          <w:szCs w:val="24"/>
        </w:rPr>
        <w:t>либо;</w:t>
      </w:r>
    </w:p>
    <w:p w14:paraId="22B1EB61" w14:textId="77777777" w:rsidR="00FE4011" w:rsidRPr="0088005F" w:rsidRDefault="00FE4011" w:rsidP="0054300F">
      <w:pPr>
        <w:pStyle w:val="13"/>
        <w:widowControl w:val="0"/>
        <w:numPr>
          <w:ilvl w:val="3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88005F">
        <w:rPr>
          <w:rFonts w:ascii="Times New Roman" w:eastAsia="MS Mincho" w:hAnsi="Times New Roman"/>
          <w:sz w:val="24"/>
          <w:szCs w:val="24"/>
        </w:rPr>
        <w:t>в случае если такое решение (</w:t>
      </w:r>
      <w:proofErr w:type="spellStart"/>
      <w:r w:rsidRPr="0088005F">
        <w:rPr>
          <w:rFonts w:ascii="Times New Roman" w:eastAsia="MS Mincho" w:hAnsi="Times New Roman"/>
          <w:sz w:val="24"/>
          <w:szCs w:val="24"/>
        </w:rPr>
        <w:t>ия</w:t>
      </w:r>
      <w:proofErr w:type="spellEnd"/>
      <w:r w:rsidRPr="0088005F">
        <w:rPr>
          <w:rFonts w:ascii="Times New Roman" w:eastAsia="MS Mincho" w:hAnsi="Times New Roman"/>
          <w:sz w:val="24"/>
          <w:szCs w:val="24"/>
        </w:rPr>
        <w:t>) будет вынесено после осуществления Государственной Компанией окончательной оплаты выполненных Исполнителем работ по Ремонту и (или) Ремонту Искусственных Сооружений и (или) Капитальному Ремонту Исполнителю, Государственная Компания обеспечивает возврат Исполнителю отмененных и (или) уменьшенных (в размере величины уменьшения) сумм Неустоек за Ремонт в соответствии с вынесенным в Порядке Разрешения Споров решением в течение 10 (десяти) рабочих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 дней </w:t>
      </w:r>
      <w:proofErr w:type="gramStart"/>
      <w:r w:rsidRPr="0088005F">
        <w:rPr>
          <w:rFonts w:ascii="Times New Roman" w:eastAsia="MS Mincho" w:hAnsi="Times New Roman"/>
          <w:sz w:val="24"/>
          <w:szCs w:val="24"/>
        </w:rPr>
        <w:t>с даты принятия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 такого решения или в течение установленного в данном решении срока. </w:t>
      </w:r>
      <w:proofErr w:type="gramStart"/>
      <w:r w:rsidRPr="0088005F">
        <w:rPr>
          <w:rFonts w:ascii="Times New Roman" w:eastAsia="MS Mincho" w:hAnsi="Times New Roman"/>
          <w:sz w:val="24"/>
          <w:szCs w:val="24"/>
        </w:rPr>
        <w:t>При этом, если в Порядке Разрешения Споров, не будет принято решение об ином, Государственная Компания помимо возвратных сумм (суммы) Неустоек, должна будет выплатить Исполнителю неустойку в размере 1/365 учетной ставки Центрального Банка России от размера сумм (ы) Неустоек, подлежащей возврату Исполнителю в соответствии с решением, принятым по результатам процедуры Разрешения Споров, за каждый день с момента окончательной оплаты выполненных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 xml:space="preserve"> работ по Ремонту или Капитальному Ремонту до дня фактического возврата данных сум</w:t>
      </w:r>
      <w:proofErr w:type="gramStart"/>
      <w:r w:rsidRPr="0088005F">
        <w:rPr>
          <w:rFonts w:ascii="Times New Roman" w:eastAsia="MS Mincho" w:hAnsi="Times New Roman"/>
          <w:sz w:val="24"/>
          <w:szCs w:val="24"/>
        </w:rPr>
        <w:t>м(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>ы) Неустоек Государственной Компанией Исполнителю. В случае, если начисление сум</w:t>
      </w:r>
      <w:proofErr w:type="gramStart"/>
      <w:r w:rsidRPr="0088005F">
        <w:rPr>
          <w:rFonts w:ascii="Times New Roman" w:eastAsia="MS Mincho" w:hAnsi="Times New Roman"/>
          <w:sz w:val="24"/>
          <w:szCs w:val="24"/>
        </w:rPr>
        <w:t>м(</w:t>
      </w:r>
      <w:proofErr w:type="gramEnd"/>
      <w:r w:rsidRPr="0088005F">
        <w:rPr>
          <w:rFonts w:ascii="Times New Roman" w:eastAsia="MS Mincho" w:hAnsi="Times New Roman"/>
          <w:sz w:val="24"/>
          <w:szCs w:val="24"/>
        </w:rPr>
        <w:t>ы) удержанных Неустоек, подлежащей возврату Исполнителю в соответствии с решением, принятым по результатам процедуры Разрешения Споров, было осуществлено по решению или на основании решения (заключения) Инженера, выплата указанной неустойки производится Инженером;</w:t>
      </w:r>
    </w:p>
    <w:p w14:paraId="1E9F9A25" w14:textId="77777777" w:rsidR="00FE4011" w:rsidRPr="0088005F" w:rsidRDefault="00FE4011">
      <w:pPr>
        <w:tabs>
          <w:tab w:val="left" w:pos="0"/>
        </w:tabs>
        <w:spacing w:before="120" w:after="120"/>
        <w:jc w:val="both"/>
        <w:rPr>
          <w:rFonts w:eastAsia="MS Mincho"/>
        </w:rPr>
      </w:pPr>
      <w:proofErr w:type="gramStart"/>
      <w:r w:rsidRPr="0088005F">
        <w:rPr>
          <w:rFonts w:eastAsia="MS Mincho"/>
        </w:rPr>
        <w:t>Аналогичным образом в случае, если в соответствии с вынесенным в Порядке Разрешения Споров решением будет предусмотрено увеличение начисленных сумм Неустоек за Ремонт, Исполнитель обеспечивает выплату Государственной Компании увеличенных (в размере величины увеличения) сумм Неустоек за Ремонт в течение 10 (десяти) рабочих дней с даты принятия такого решения или в течение установленного в данном решении срока.</w:t>
      </w:r>
      <w:proofErr w:type="gramEnd"/>
      <w:r w:rsidRPr="0088005F">
        <w:rPr>
          <w:rFonts w:eastAsia="MS Mincho"/>
        </w:rPr>
        <w:t xml:space="preserve"> При этом, если в Порядке Разрешения Споров, не будет принято решение об ином, Исполнитель помимо дополнительно выплачиваемых сум</w:t>
      </w:r>
      <w:proofErr w:type="gramStart"/>
      <w:r w:rsidRPr="0088005F">
        <w:rPr>
          <w:rFonts w:eastAsia="MS Mincho"/>
        </w:rPr>
        <w:t>м(</w:t>
      </w:r>
      <w:proofErr w:type="gramEnd"/>
      <w:r w:rsidRPr="0088005F">
        <w:rPr>
          <w:rFonts w:eastAsia="MS Mincho"/>
        </w:rPr>
        <w:t>суммы) Неустоек, должен будет выплатить Государственной Компании неустойку в размере 1/365 учетной ставки Центрального Банка России от размера дополнительно начисленных сумм(ы) Неустоек, подлежащих выплате Государственной Компании в соответствии с решением, принятым по результатам процедуры Разрешения Споров, за каждый день с момента окончательной оплаты выполненных работ по Ремонту или Капитальному Ремонту до дня фактической выплаты данных сум</w:t>
      </w:r>
      <w:proofErr w:type="gramStart"/>
      <w:r w:rsidRPr="0088005F">
        <w:rPr>
          <w:rFonts w:eastAsia="MS Mincho"/>
        </w:rPr>
        <w:t>м(</w:t>
      </w:r>
      <w:proofErr w:type="gramEnd"/>
      <w:r w:rsidRPr="0088005F">
        <w:rPr>
          <w:rFonts w:eastAsia="MS Mincho"/>
        </w:rPr>
        <w:t xml:space="preserve">ы) Неустоек Государственной Компании. </w:t>
      </w:r>
    </w:p>
    <w:p w14:paraId="6BE92FDE" w14:textId="77777777" w:rsidR="00FE4011" w:rsidRPr="0088005F" w:rsidRDefault="00FE4011" w:rsidP="0054300F">
      <w:pPr>
        <w:pStyle w:val="1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8005F">
        <w:rPr>
          <w:rFonts w:ascii="Times New Roman" w:hAnsi="Times New Roman"/>
          <w:b/>
          <w:sz w:val="24"/>
          <w:szCs w:val="24"/>
        </w:rPr>
        <w:t>Неустойки на Инвестиционной Стадии</w:t>
      </w:r>
    </w:p>
    <w:p w14:paraId="6BDE3ADA" w14:textId="77777777" w:rsidR="00FE4011" w:rsidRPr="0088005F" w:rsidRDefault="00FE4011" w:rsidP="0054300F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На Инвестиционной Стадии предусмотрены следующие Неустойки за ненадлежащее исполнение принятых обязательств по Соглашению и нарушение требований к Строительству: </w:t>
      </w:r>
    </w:p>
    <w:p w14:paraId="4784A9EB" w14:textId="5D056D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нарушения Исполнителем обязательств по срокам завершения Строительства и приемки Автомобильной Дороги, установленных в ст.1.4 Соглашения, кроме случаев, когда в соответствии с  Соглашением данные сроки подлежат продлению (в том числе в результате действий/бездействий третьих лиц и (или) вследствие наступления Обстоятельств Непреодолимой Силы), Исполнителю начисляется штраф в размере </w:t>
      </w:r>
      <w:r w:rsidR="00835839" w:rsidRPr="0088005F">
        <w:rPr>
          <w:rFonts w:ascii="Times New Roman" w:hAnsi="Times New Roman"/>
          <w:sz w:val="24"/>
          <w:szCs w:val="24"/>
        </w:rPr>
        <w:t>0,027% (ноль целых двадцать семь тысячных процента) от Стоимости Строительства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за каждый день просрочки.</w:t>
      </w:r>
    </w:p>
    <w:p w14:paraId="30E9A0FF" w14:textId="7F7CC37C" w:rsidR="00FE4011" w:rsidRPr="0088005F" w:rsidRDefault="00FE4011" w:rsidP="0054300F">
      <w:pPr>
        <w:pStyle w:val="affb"/>
        <w:numPr>
          <w:ilvl w:val="2"/>
          <w:numId w:val="10"/>
        </w:numPr>
        <w:spacing w:after="230"/>
        <w:ind w:left="0" w:firstLine="0"/>
        <w:jc w:val="both"/>
        <w:outlineLvl w:val="2"/>
        <w:rPr>
          <w:lang w:eastAsia="en-US"/>
        </w:rPr>
      </w:pPr>
      <w:bookmarkStart w:id="1" w:name="_Toc306337706"/>
      <w:r w:rsidRPr="0088005F">
        <w:rPr>
          <w:lang w:eastAsia="en-US"/>
        </w:rPr>
        <w:t xml:space="preserve">При установлении Государственной Компанией или привлеченным ей Инженером (если применимо) оснований для начисления штрафа, указанного в п. 4.1.1. составляется соответствующий Акт о нарушении Исполнителем обязательств </w:t>
      </w:r>
      <w:r w:rsidRPr="0088005F">
        <w:t>по срокам завершения Строительства и приемки Автомобильной Дороги, установленных в ст.1.4. Соглашения,</w:t>
      </w:r>
      <w:r w:rsidRPr="0088005F">
        <w:rPr>
          <w:lang w:eastAsia="en-US"/>
        </w:rPr>
        <w:t xml:space="preserve"> </w:t>
      </w:r>
      <w:proofErr w:type="gramStart"/>
      <w:r w:rsidRPr="0088005F">
        <w:rPr>
          <w:lang w:eastAsia="en-US"/>
        </w:rPr>
        <w:t>который</w:t>
      </w:r>
      <w:proofErr w:type="gramEnd"/>
      <w:r w:rsidRPr="0088005F">
        <w:rPr>
          <w:lang w:eastAsia="en-US"/>
        </w:rPr>
        <w:t xml:space="preserve"> подписывается Уполномоченными Лицами Государственной Компании и Инженера (если применимо). Форма указанного акта разрабатывается и утверждается Государственной Компанией.</w:t>
      </w:r>
      <w:bookmarkStart w:id="2" w:name="_Toc306337707"/>
      <w:bookmarkEnd w:id="1"/>
    </w:p>
    <w:p w14:paraId="0DD22A56" w14:textId="77777777" w:rsidR="00FE4011" w:rsidRPr="0088005F" w:rsidRDefault="00FE4011" w:rsidP="0054300F">
      <w:pPr>
        <w:pStyle w:val="affb"/>
        <w:numPr>
          <w:ilvl w:val="2"/>
          <w:numId w:val="10"/>
        </w:numPr>
        <w:spacing w:after="230"/>
        <w:ind w:left="0" w:firstLine="0"/>
        <w:jc w:val="both"/>
        <w:outlineLvl w:val="2"/>
        <w:rPr>
          <w:lang w:eastAsia="en-US"/>
        </w:rPr>
      </w:pPr>
      <w:r w:rsidRPr="0088005F">
        <w:rPr>
          <w:lang w:eastAsia="en-US"/>
        </w:rPr>
        <w:t xml:space="preserve">Инженер (если применимо) обязан подписать составленный Государственной Компанией Акт о нарушении Исполнителем обязательств </w:t>
      </w:r>
      <w:r w:rsidRPr="0088005F">
        <w:t>по срокам завершения Строительства и приемки Автомобильной Дороги, установленных в ст.1.4 Соглашения</w:t>
      </w:r>
      <w:r w:rsidRPr="0088005F">
        <w:rPr>
          <w:lang w:eastAsia="en-US"/>
        </w:rPr>
        <w:t>, либо представить мотивированный отказ в подписании указанного акта в течение 3 (трех) рабочих дней со дня представления его для подписания Государственной Компанией.</w:t>
      </w:r>
      <w:bookmarkStart w:id="3" w:name="_Toc306337709"/>
      <w:bookmarkEnd w:id="2"/>
    </w:p>
    <w:p w14:paraId="52AED499" w14:textId="77777777" w:rsidR="00FE4011" w:rsidRPr="0088005F" w:rsidRDefault="00910F3F" w:rsidP="0054300F">
      <w:pPr>
        <w:pStyle w:val="affb"/>
        <w:numPr>
          <w:ilvl w:val="2"/>
          <w:numId w:val="10"/>
        </w:numPr>
        <w:spacing w:after="230"/>
        <w:ind w:left="0" w:firstLine="0"/>
        <w:jc w:val="both"/>
        <w:outlineLvl w:val="2"/>
        <w:rPr>
          <w:lang w:eastAsia="en-US"/>
        </w:rPr>
      </w:pPr>
      <w:r w:rsidRPr="0088005F">
        <w:rPr>
          <w:lang w:eastAsia="en-US"/>
        </w:rPr>
        <w:t>Уплата неустойки в случае нарушения сроков завершения Строительства и Приемки Автомобильной Дороги осуществляется по правилам, предусмотренным в п. 2.2.2.-2.2.6. настоящего Приложения.</w:t>
      </w:r>
      <w:bookmarkEnd w:id="3"/>
    </w:p>
    <w:p w14:paraId="181EC3A2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>В случае нарушения Исполнителем обязательств по подаче необходимых документов для получения Разрешения на Ввод в Эксплуатацию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Автомобильной Дороги и (или) нарушения предусмотренных в соответствии с ст.1.4. Соглашения сроков получения Разрешения на Ввод в Эксплуатацию Автомобильной Дороги в случае, если неполучение данного разрешения в предусмотренные Соглашением сроки явилось следствие действий (бездействий) Исполнителя, Исполнитель уплачивает Государственной Компании Неустойку в размере 500 000 (пятисот тысяч) рублей за каждый день просрочки исполнения указанных обязательств.</w:t>
      </w:r>
    </w:p>
    <w:p w14:paraId="6F43CD5B" w14:textId="29030B82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обязательств по обеспечению беспрепятственного доступа на территорию Строительства уполномоченных лиц Государственной Компании и (или) Инженера,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50 000 (пятидесяти тысяч)</w:t>
      </w:r>
      <w:r w:rsidRPr="0088005F">
        <w:rPr>
          <w:rFonts w:ascii="Times New Roman" w:hAnsi="Times New Roman"/>
          <w:sz w:val="24"/>
          <w:szCs w:val="24"/>
        </w:rPr>
        <w:t xml:space="preserve"> рублей за каждые сутки неосуществления допуска или воспрепятствования деятельности таких лиц.</w:t>
      </w:r>
    </w:p>
    <w:p w14:paraId="1729FC0B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В случае нарушения квартальных сроков выполнения работ, указанных в Графике Строительства, Исполнитель уплачивает Государственной Компании Неустойку в размере 0,1% от стоимости таких работ за каждый день просрочки.</w:t>
      </w:r>
    </w:p>
    <w:p w14:paraId="4E6C662B" w14:textId="412047A5" w:rsidR="00DD4313" w:rsidRPr="0088005F" w:rsidRDefault="009A187A" w:rsidP="00DD4313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если, в соответствии с ежемесячной справкой-сверкой (предусмотренной </w:t>
      </w:r>
      <w:proofErr w:type="spellStart"/>
      <w:r w:rsidRPr="0088005F">
        <w:rPr>
          <w:rFonts w:ascii="Times New Roman" w:hAnsi="Times New Roman"/>
          <w:sz w:val="24"/>
          <w:szCs w:val="24"/>
        </w:rPr>
        <w:t>пп</w:t>
      </w:r>
      <w:proofErr w:type="spellEnd"/>
      <w:r w:rsidRPr="0088005F">
        <w:rPr>
          <w:rFonts w:ascii="Times New Roman" w:hAnsi="Times New Roman"/>
          <w:sz w:val="24"/>
          <w:szCs w:val="24"/>
        </w:rPr>
        <w:t xml:space="preserve">. 4 части 4.18 «Отчетность Исполнителя в рамках Содержания» главы 4 Соглашения «Эксплуатационная Стадия») и/или актом  обследования дорожных условий в месте совершения дорожно-транспортного происшествия на Автомобильной Дороге (предусмотренного </w:t>
      </w:r>
      <w:proofErr w:type="spellStart"/>
      <w:r w:rsidRPr="0088005F">
        <w:rPr>
          <w:rFonts w:ascii="Times New Roman" w:hAnsi="Times New Roman"/>
          <w:sz w:val="24"/>
          <w:szCs w:val="24"/>
        </w:rPr>
        <w:t>пп</w:t>
      </w:r>
      <w:proofErr w:type="spellEnd"/>
      <w:r w:rsidRPr="0088005F">
        <w:rPr>
          <w:rFonts w:ascii="Times New Roman" w:hAnsi="Times New Roman"/>
          <w:sz w:val="24"/>
          <w:szCs w:val="24"/>
        </w:rPr>
        <w:t>. 1.6.1.7 Приложения № 7 к Соглашению) зафиксировано ДТП с сопутствующими дорожными условиями (</w:t>
      </w:r>
      <w:proofErr w:type="spellStart"/>
      <w:r w:rsidRPr="0088005F">
        <w:rPr>
          <w:rFonts w:ascii="Times New Roman" w:hAnsi="Times New Roman"/>
          <w:sz w:val="24"/>
          <w:szCs w:val="24"/>
        </w:rPr>
        <w:t>пп</w:t>
      </w:r>
      <w:proofErr w:type="spellEnd"/>
      <w:r w:rsidRPr="0088005F">
        <w:rPr>
          <w:rFonts w:ascii="Times New Roman" w:hAnsi="Times New Roman"/>
          <w:sz w:val="24"/>
          <w:szCs w:val="24"/>
        </w:rPr>
        <w:t>. 3 части 4.18 «Отчетность Исполнителя в рамках Содержания» главы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8005F">
        <w:rPr>
          <w:rFonts w:ascii="Times New Roman" w:hAnsi="Times New Roman"/>
          <w:sz w:val="24"/>
          <w:szCs w:val="24"/>
        </w:rPr>
        <w:t>4 Соглашения «Эксплуатационная Стадия»), Исполнитель уплачивает Государственной Компании Неустойку в размере 50 000 (пятьдесят тысяч) рублей за каждое такое ДТП.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Неустойка, указанная в настоящем пункте, возвращается Исполнителю, в случае если Исполнителем представлено вступившее в законную силу решение суда, из содержания которого следует, что причиной ДТП не являются сопутствующие дорожные условия, указанные в ежемесячной справке-сверке и/или акте обследования дорожных условий в месте совершения дорожно-транспортного происшествия.</w:t>
      </w:r>
    </w:p>
    <w:p w14:paraId="40B6FFB2" w14:textId="6787BD85" w:rsidR="00FE4011" w:rsidRPr="0088005F" w:rsidRDefault="00FE4011" w:rsidP="00171B6A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неисполнения и (или) ненадлежащего исполнения требований (предписаний) органов ГИБДД МВД РФ и (или) Государственной Компании об устранении нарушений по организации движения и (или) ограждении мест производства работ в указанные в соответствующих требованиях (предписаниях) сроки,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50 000 (пятидесяти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выявленный органами ГИБДД МВД РФ и (или) Государственной Компанией факт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нарушения.</w:t>
      </w:r>
    </w:p>
    <w:p w14:paraId="477C375D" w14:textId="77777777" w:rsidR="00FE4011" w:rsidRPr="0088005F" w:rsidRDefault="00FE4011" w:rsidP="00171B6A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выявления нарушений требований к содержанию и организации работ на Строительной Площадке, установленных Законодательством и (или) в ст. 3.4. Соглашения,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50 000 (пятидесяти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выявленный Государственной Компанией и (или) Инженером и (или) органами строительного надзора факт нарушения.</w:t>
      </w:r>
    </w:p>
    <w:p w14:paraId="0364D39D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требований </w:t>
      </w:r>
      <w:r w:rsidRPr="0088005F">
        <w:rPr>
          <w:rFonts w:ascii="Times New Roman" w:hAnsi="Times New Roman"/>
          <w:sz w:val="24"/>
        </w:rPr>
        <w:t>п.3. ст.1.5</w:t>
      </w:r>
      <w:r w:rsidRPr="0088005F">
        <w:rPr>
          <w:rFonts w:ascii="Times New Roman" w:hAnsi="Times New Roman"/>
          <w:sz w:val="24"/>
          <w:szCs w:val="24"/>
        </w:rPr>
        <w:t>. Соглашения по согласованию Субподрядчиков, Исполнитель уплачивает Государственной Компании Неустойку в размере 1 000 000 (один миллион) рублей за каждый такой случай. При этом выплата указанной Неустойки не освобождает Исполнителя от обязанности расторгнуть по требованию Государственной Компании не согласованный с нею Договор с Субподрядчиком.</w:t>
      </w:r>
    </w:p>
    <w:p w14:paraId="4E16E5EE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>В случае нарушения установленных в Соглашении сроков по предоставлению на согласование Государственной Компании проектов Приложений к Соглашению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10 000 (десять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просрочки исполнения указанного обязательства.</w:t>
      </w:r>
    </w:p>
    <w:p w14:paraId="5F7FC8A1" w14:textId="70646979" w:rsidR="00FE4011" w:rsidRPr="0088005F" w:rsidRDefault="00FE4011" w:rsidP="00171B6A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установленных в Соглашении сроков по предоставлению или замене банковских гарантий (в случаях, предусмотренных Соглашением), а также в случае </w:t>
      </w:r>
      <w:proofErr w:type="spellStart"/>
      <w:r w:rsidRPr="0088005F">
        <w:rPr>
          <w:rFonts w:ascii="Times New Roman" w:hAnsi="Times New Roman"/>
          <w:sz w:val="24"/>
          <w:szCs w:val="24"/>
        </w:rPr>
        <w:t>непредоставления</w:t>
      </w:r>
      <w:proofErr w:type="spellEnd"/>
      <w:r w:rsidRPr="0088005F">
        <w:rPr>
          <w:rFonts w:ascii="Times New Roman" w:hAnsi="Times New Roman"/>
          <w:sz w:val="24"/>
          <w:szCs w:val="24"/>
        </w:rPr>
        <w:t xml:space="preserve"> новой Банковской Гарантии в срок, установленный пунктом 9 статьи 8.1. Соглашения и в случае, предусмотренном пунктом 12 статьи 8.1. Соглашения,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500 000 (пятисот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просрочки исполнения указанного обязательства. </w:t>
      </w:r>
    </w:p>
    <w:p w14:paraId="4440BB47" w14:textId="77777777" w:rsidR="00FE4011" w:rsidRPr="0088005F" w:rsidRDefault="00FE4011" w:rsidP="00A55065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 В случае нарушения обязательств по информированию Государственной Компании об обнаружении в Полосе Отвода Археологических Объектов и (или) Опасных Веществ,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1 000 000 (одного миллиона)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такой случай.</w:t>
      </w:r>
    </w:p>
    <w:p w14:paraId="025D7720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обязательств по предоставлению Государственной Компании предусмотренной на Инвестиционной Стадии Отчетности, в предусмотренные Соглашением и Приложением № 4 сроки,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10 000 (десяти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просрочки исполнения указанного обязательства.</w:t>
      </w:r>
    </w:p>
    <w:p w14:paraId="56AFC26B" w14:textId="77777777" w:rsidR="00FE4011" w:rsidRPr="0088005F" w:rsidRDefault="00FE4011" w:rsidP="002804FC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неисполнения или ненадлежащего исполнения Предписаний об Устранении Нарушений Строительства Государственной Компании и (или) Инженера в установленные в соответствующих предписаниях сроки,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100 000 (ста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просрочки исполнения указанного обязательства.</w:t>
      </w:r>
      <w:proofErr w:type="gramEnd"/>
    </w:p>
    <w:p w14:paraId="2FC25AC4" w14:textId="572F49DB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 В случае нарушения Исполнителем установленных в Соглашении сроков выплат денежных обязательств в пользу Государственной Компании, Исполнитель уплачивает Государственной Компании Неустойку в размере </w:t>
      </w:r>
      <w:r w:rsidR="00FC2CA9" w:rsidRPr="0088005F">
        <w:rPr>
          <w:rFonts w:ascii="Times New Roman" w:hAnsi="Times New Roman"/>
          <w:sz w:val="24"/>
          <w:szCs w:val="24"/>
        </w:rPr>
        <w:t>2</w:t>
      </w:r>
      <w:r w:rsidRPr="0088005F">
        <w:rPr>
          <w:rFonts w:ascii="Times New Roman" w:hAnsi="Times New Roman"/>
          <w:sz w:val="24"/>
          <w:szCs w:val="24"/>
        </w:rPr>
        <w:t>/365 учетной ставки Центрального Банка России от неоплаченной суммы за каждый день просрочки.</w:t>
      </w:r>
    </w:p>
    <w:p w14:paraId="4E20DE27" w14:textId="7DB615AF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нарушения обязательств по обязательному информированию Государственной Компании и (или) Инженера (если применимо) в случаях, предусмотренных Соглашением (при условии, что такое нарушение не подпадает под другие нарушения, указанные в настоящем п.4.1, Исполнитель уплачивает Государственной Компании Неустойку в размере </w:t>
      </w:r>
      <w:r w:rsidR="00C46532" w:rsidRPr="0088005F">
        <w:rPr>
          <w:rFonts w:ascii="Times New Roman" w:hAnsi="Times New Roman"/>
          <w:sz w:val="24"/>
        </w:rPr>
        <w:t>50 </w:t>
      </w:r>
      <w:r w:rsidRPr="0088005F">
        <w:rPr>
          <w:rFonts w:ascii="Times New Roman" w:hAnsi="Times New Roman"/>
          <w:sz w:val="24"/>
        </w:rPr>
        <w:t>000 (</w:t>
      </w:r>
      <w:r w:rsidR="00C46532" w:rsidRPr="0088005F">
        <w:rPr>
          <w:rFonts w:ascii="Times New Roman" w:hAnsi="Times New Roman"/>
          <w:sz w:val="24"/>
        </w:rPr>
        <w:t xml:space="preserve">пятидесяти </w:t>
      </w:r>
      <w:r w:rsidRPr="0088005F">
        <w:rPr>
          <w:rFonts w:ascii="Times New Roman" w:hAnsi="Times New Roman"/>
          <w:sz w:val="24"/>
        </w:rPr>
        <w:t>тысяч)</w:t>
      </w:r>
      <w:r w:rsidRPr="0088005F">
        <w:rPr>
          <w:rFonts w:ascii="Times New Roman" w:hAnsi="Times New Roman"/>
          <w:sz w:val="24"/>
          <w:szCs w:val="24"/>
        </w:rPr>
        <w:t xml:space="preserve"> рублей за каждый такой выявленный факт (случай).</w:t>
      </w:r>
      <w:proofErr w:type="gramEnd"/>
    </w:p>
    <w:p w14:paraId="5DF76CE9" w14:textId="1688DF5B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использования неаккредитованной лаборатории при проведении испытаний, Исполнитель уплачивает Государственной Компании Неустойку в размере </w:t>
      </w:r>
      <w:r w:rsidR="00C46532" w:rsidRPr="0088005F">
        <w:rPr>
          <w:rFonts w:ascii="Times New Roman" w:hAnsi="Times New Roman"/>
          <w:sz w:val="24"/>
        </w:rPr>
        <w:t>5</w:t>
      </w:r>
      <w:r w:rsidRPr="0088005F">
        <w:rPr>
          <w:rFonts w:ascii="Times New Roman" w:hAnsi="Times New Roman"/>
          <w:sz w:val="24"/>
        </w:rPr>
        <w:t>0 000 (</w:t>
      </w:r>
      <w:r w:rsidR="00C46532" w:rsidRPr="0088005F">
        <w:rPr>
          <w:rFonts w:ascii="Times New Roman" w:hAnsi="Times New Roman"/>
          <w:sz w:val="24"/>
        </w:rPr>
        <w:t>пятидесяти</w:t>
      </w:r>
      <w:r w:rsidRPr="0088005F">
        <w:rPr>
          <w:rFonts w:ascii="Times New Roman" w:hAnsi="Times New Roman"/>
          <w:sz w:val="24"/>
        </w:rPr>
        <w:t xml:space="preserve">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такой выявленный факт (случай).</w:t>
      </w:r>
    </w:p>
    <w:p w14:paraId="781A1250" w14:textId="7B03D4C6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не предоставления информации по запросам Государственной Компании, направленным Исполнителю в соответствии с положениями Соглашения, Исполнитель уплачивает Государственной Компании Неустойку в размере </w:t>
      </w:r>
      <w:r w:rsidR="00C46532" w:rsidRPr="0088005F">
        <w:rPr>
          <w:rFonts w:ascii="Times New Roman" w:hAnsi="Times New Roman"/>
          <w:sz w:val="24"/>
        </w:rPr>
        <w:t>5</w:t>
      </w:r>
      <w:r w:rsidRPr="0088005F">
        <w:rPr>
          <w:rFonts w:ascii="Times New Roman" w:hAnsi="Times New Roman"/>
          <w:sz w:val="24"/>
        </w:rPr>
        <w:t>0 000 (</w:t>
      </w:r>
      <w:r w:rsidR="00C46532" w:rsidRPr="0088005F">
        <w:rPr>
          <w:rFonts w:ascii="Times New Roman" w:hAnsi="Times New Roman"/>
          <w:sz w:val="24"/>
        </w:rPr>
        <w:t>пятидесяти</w:t>
      </w:r>
      <w:r w:rsidRPr="0088005F">
        <w:rPr>
          <w:rFonts w:ascii="Times New Roman" w:hAnsi="Times New Roman"/>
          <w:sz w:val="24"/>
        </w:rPr>
        <w:t xml:space="preserve">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такой факт (случай).</w:t>
      </w:r>
    </w:p>
    <w:p w14:paraId="1B3D87F1" w14:textId="6612A95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намеренного предоставления Исполнителем недостоверной информации Государственной Компании и (или) Инженеру (если применимо), Исполнитель уплачивает Государственной Компании Неустойку в размере </w:t>
      </w:r>
      <w:r w:rsidR="00C46532" w:rsidRPr="0088005F">
        <w:rPr>
          <w:rFonts w:ascii="Times New Roman" w:hAnsi="Times New Roman"/>
          <w:sz w:val="24"/>
        </w:rPr>
        <w:t>5</w:t>
      </w:r>
      <w:r w:rsidRPr="0088005F">
        <w:rPr>
          <w:rFonts w:ascii="Times New Roman" w:hAnsi="Times New Roman"/>
          <w:sz w:val="24"/>
        </w:rPr>
        <w:t>0 000 (</w:t>
      </w:r>
      <w:r w:rsidR="00C46532" w:rsidRPr="0088005F">
        <w:rPr>
          <w:rFonts w:ascii="Times New Roman" w:hAnsi="Times New Roman"/>
          <w:sz w:val="24"/>
        </w:rPr>
        <w:t>пятидесяти</w:t>
      </w:r>
      <w:r w:rsidRPr="0088005F">
        <w:rPr>
          <w:rFonts w:ascii="Times New Roman" w:hAnsi="Times New Roman"/>
          <w:sz w:val="24"/>
        </w:rPr>
        <w:t xml:space="preserve">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такой выявленный факт (случай).</w:t>
      </w:r>
    </w:p>
    <w:p w14:paraId="2294EC37" w14:textId="4E63A66C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неисполнения Исполнителем обязательства о предварительном уведомлении Государственной Компании и (или) Инженера (если применимо) о запланированных Исполнителем испытаниях, что привело к тому, что Государственная Компания и (или) Инженер (если применимо) не смогли присутствовать на проводимых Исполнителем испытаниях, Исполнитель уплачивает Государственной Компании Неустойку в размере </w:t>
      </w:r>
      <w:r w:rsidR="00C46532" w:rsidRPr="0088005F">
        <w:rPr>
          <w:rFonts w:ascii="Times New Roman" w:hAnsi="Times New Roman"/>
          <w:sz w:val="24"/>
        </w:rPr>
        <w:t>5</w:t>
      </w:r>
      <w:r w:rsidRPr="0088005F">
        <w:rPr>
          <w:rFonts w:ascii="Times New Roman" w:hAnsi="Times New Roman"/>
          <w:sz w:val="24"/>
        </w:rPr>
        <w:t>0 000 (</w:t>
      </w:r>
      <w:r w:rsidR="00C46532" w:rsidRPr="0088005F">
        <w:rPr>
          <w:rFonts w:ascii="Times New Roman" w:hAnsi="Times New Roman"/>
          <w:sz w:val="24"/>
        </w:rPr>
        <w:t>пятидесяти</w:t>
      </w:r>
      <w:r w:rsidRPr="0088005F">
        <w:rPr>
          <w:rFonts w:ascii="Times New Roman" w:hAnsi="Times New Roman"/>
          <w:sz w:val="24"/>
        </w:rPr>
        <w:t xml:space="preserve">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такой выявленный факт (случай).</w:t>
      </w:r>
      <w:proofErr w:type="gramEnd"/>
    </w:p>
    <w:p w14:paraId="4636AE48" w14:textId="17197FA9" w:rsidR="00FE4011" w:rsidRPr="0088005F" w:rsidRDefault="00FC2CA9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НЕ ПРИМЕНЯЕТСЯ</w:t>
      </w:r>
    </w:p>
    <w:p w14:paraId="3AC8D1C1" w14:textId="527B6165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полного, либо частичного неисполнения обязательств по обеспечению Страхового Покрытия, предусмотренного для Инвестиционной Стадии исполнения Соглашения, в соответствии с требованиями Приложения № 19,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</w:t>
      </w:r>
      <w:r w:rsidR="00FC2CA9" w:rsidRPr="0088005F">
        <w:rPr>
          <w:rFonts w:ascii="Times New Roman" w:hAnsi="Times New Roman"/>
          <w:sz w:val="24"/>
        </w:rPr>
        <w:t>0</w:t>
      </w:r>
      <w:r w:rsidR="00ED5B6A" w:rsidRPr="0088005F">
        <w:rPr>
          <w:rFonts w:ascii="Times New Roman" w:hAnsi="Times New Roman"/>
          <w:sz w:val="24"/>
        </w:rPr>
        <w:t> </w:t>
      </w:r>
      <w:r w:rsidRPr="0088005F">
        <w:rPr>
          <w:rFonts w:ascii="Times New Roman" w:hAnsi="Times New Roman"/>
          <w:sz w:val="24"/>
        </w:rPr>
        <w:t>000 (пяти</w:t>
      </w:r>
      <w:r w:rsidR="00FC2CA9" w:rsidRPr="0088005F">
        <w:rPr>
          <w:rFonts w:ascii="Times New Roman" w:hAnsi="Times New Roman"/>
          <w:sz w:val="24"/>
        </w:rPr>
        <w:t>сот</w:t>
      </w:r>
      <w:r w:rsidRPr="0088005F">
        <w:rPr>
          <w:rFonts w:ascii="Times New Roman" w:hAnsi="Times New Roman"/>
          <w:sz w:val="24"/>
        </w:rPr>
        <w:t xml:space="preserve">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частичного неисполнения указанного обязательства, либо в размере </w:t>
      </w:r>
      <w:r w:rsidR="00FC2CA9" w:rsidRPr="0088005F">
        <w:rPr>
          <w:rFonts w:ascii="Times New Roman" w:hAnsi="Times New Roman"/>
          <w:sz w:val="24"/>
          <w:szCs w:val="24"/>
        </w:rPr>
        <w:t>1 </w:t>
      </w:r>
      <w:r w:rsidR="00FC2CA9" w:rsidRPr="0088005F">
        <w:rPr>
          <w:rFonts w:ascii="Times New Roman" w:hAnsi="Times New Roman"/>
          <w:sz w:val="24"/>
        </w:rPr>
        <w:t>0</w:t>
      </w:r>
      <w:r w:rsidRPr="0088005F">
        <w:rPr>
          <w:rFonts w:ascii="Times New Roman" w:hAnsi="Times New Roman"/>
          <w:sz w:val="24"/>
        </w:rPr>
        <w:t>00 000 (</w:t>
      </w:r>
      <w:r w:rsidR="00FC2CA9" w:rsidRPr="0088005F">
        <w:rPr>
          <w:rFonts w:ascii="Times New Roman" w:hAnsi="Times New Roman"/>
          <w:sz w:val="24"/>
        </w:rPr>
        <w:t>одного миллиона</w:t>
      </w:r>
      <w:r w:rsidRPr="0088005F">
        <w:rPr>
          <w:rFonts w:ascii="Times New Roman" w:hAnsi="Times New Roman"/>
          <w:sz w:val="24"/>
        </w:rPr>
        <w:t>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полного неисполнения указанного обязательства.</w:t>
      </w:r>
      <w:proofErr w:type="gramEnd"/>
    </w:p>
    <w:p w14:paraId="4523AB89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отсутствия у Исполнителя и (или) привлеченных им третьих лиц предусмотренных Законодательством лицензий, разрешений и допусков к выполнению работ (услуг), выполняемых на Инвестиционной Стадии,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30 000 (тридцати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выполнения работ (услуг) без соответствующих лицензий, разрешений и (или) допусков.</w:t>
      </w:r>
    </w:p>
    <w:p w14:paraId="0478791F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необоснованного уклонения Исполнителя от подписания документации, в том числе, актов, предусмотренной Соглашением (в тех случаях, когда предусматривается его обязанность подписания соответствующих документов и отсутствуют основания, исчерпывающим образом определенные в Соглашении, для </w:t>
      </w:r>
      <w:proofErr w:type="spellStart"/>
      <w:r w:rsidRPr="0088005F">
        <w:rPr>
          <w:rFonts w:ascii="Times New Roman" w:hAnsi="Times New Roman"/>
          <w:sz w:val="24"/>
          <w:szCs w:val="24"/>
        </w:rPr>
        <w:t>неподписания</w:t>
      </w:r>
      <w:proofErr w:type="spellEnd"/>
      <w:r w:rsidRPr="0088005F">
        <w:rPr>
          <w:rFonts w:ascii="Times New Roman" w:hAnsi="Times New Roman"/>
          <w:sz w:val="24"/>
          <w:szCs w:val="24"/>
        </w:rPr>
        <w:t xml:space="preserve"> соответствующих документов),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200 000 (двухсот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такой факт (случай).</w:t>
      </w:r>
      <w:proofErr w:type="gramEnd"/>
    </w:p>
    <w:p w14:paraId="1CCB3F47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В случае если в результате действий (бездействия) Исполнителя и (или) привлеченных им Субподрядчиков был причинен реальный ущерб третьим лицам, который в соответствии со вступившим в силу судебным решением, подлежит возмещению Государственной Компанией, Исполнитель обязан компенсировать все понесенные Государственной Компании расходы и убытки в связи с таким судебным решением.</w:t>
      </w:r>
    </w:p>
    <w:p w14:paraId="7F7A43FC" w14:textId="5FF44F21" w:rsidR="00CC14A3" w:rsidRPr="0088005F" w:rsidRDefault="00CC14A3" w:rsidP="00CC14A3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В случае нарушения Исполнителем обязательств</w:t>
      </w:r>
      <w:r w:rsidR="00A701D5" w:rsidRPr="0088005F">
        <w:rPr>
          <w:rFonts w:ascii="Times New Roman" w:hAnsi="Times New Roman"/>
          <w:sz w:val="24"/>
          <w:szCs w:val="24"/>
        </w:rPr>
        <w:t xml:space="preserve"> по самостоятельному </w:t>
      </w:r>
      <w:r w:rsidR="008031DF" w:rsidRPr="0088005F">
        <w:rPr>
          <w:rFonts w:ascii="Times New Roman" w:hAnsi="Times New Roman"/>
          <w:sz w:val="24"/>
          <w:szCs w:val="24"/>
        </w:rPr>
        <w:t xml:space="preserve">(без привлечения Субподрядчиков) </w:t>
      </w:r>
      <w:r w:rsidR="00A701D5" w:rsidRPr="0088005F">
        <w:rPr>
          <w:rFonts w:ascii="Times New Roman" w:hAnsi="Times New Roman"/>
          <w:sz w:val="24"/>
          <w:szCs w:val="24"/>
        </w:rPr>
        <w:t xml:space="preserve">выполнению </w:t>
      </w:r>
      <w:r w:rsidR="008031DF" w:rsidRPr="0088005F">
        <w:rPr>
          <w:rFonts w:ascii="Times New Roman" w:hAnsi="Times New Roman"/>
          <w:sz w:val="24"/>
          <w:szCs w:val="24"/>
        </w:rPr>
        <w:t>определенных работ</w:t>
      </w:r>
      <w:r w:rsidRPr="0088005F">
        <w:rPr>
          <w:rFonts w:ascii="Times New Roman" w:hAnsi="Times New Roman"/>
          <w:sz w:val="24"/>
          <w:szCs w:val="24"/>
        </w:rPr>
        <w:t xml:space="preserve">, предусмотренных п. 2 ст. </w:t>
      </w:r>
      <w:r w:rsidR="00AB2A4E" w:rsidRPr="0088005F">
        <w:rPr>
          <w:rFonts w:ascii="Times New Roman" w:hAnsi="Times New Roman"/>
          <w:sz w:val="24"/>
          <w:szCs w:val="24"/>
        </w:rPr>
        <w:t>1</w:t>
      </w:r>
      <w:r w:rsidRPr="0088005F">
        <w:rPr>
          <w:rFonts w:ascii="Times New Roman" w:hAnsi="Times New Roman"/>
          <w:sz w:val="24"/>
          <w:szCs w:val="24"/>
        </w:rPr>
        <w:t>.</w:t>
      </w:r>
      <w:r w:rsidR="00AB2A4E" w:rsidRPr="0088005F">
        <w:rPr>
          <w:rFonts w:ascii="Times New Roman" w:hAnsi="Times New Roman"/>
          <w:sz w:val="24"/>
          <w:szCs w:val="24"/>
        </w:rPr>
        <w:t>5</w:t>
      </w:r>
      <w:r w:rsidRPr="0088005F">
        <w:rPr>
          <w:rFonts w:ascii="Times New Roman" w:hAnsi="Times New Roman"/>
          <w:sz w:val="24"/>
          <w:szCs w:val="24"/>
        </w:rPr>
        <w:t xml:space="preserve">. Соглашения, </w:t>
      </w:r>
      <w:r w:rsidR="00003930" w:rsidRPr="0088005F">
        <w:rPr>
          <w:rFonts w:ascii="Times New Roman" w:hAnsi="Times New Roman"/>
          <w:sz w:val="24"/>
          <w:szCs w:val="24"/>
        </w:rPr>
        <w:t xml:space="preserve">Исполнитель </w:t>
      </w:r>
      <w:r w:rsidRPr="0088005F">
        <w:rPr>
          <w:rFonts w:ascii="Times New Roman" w:hAnsi="Times New Roman"/>
          <w:sz w:val="24"/>
          <w:szCs w:val="24"/>
        </w:rPr>
        <w:t xml:space="preserve">уплачивает </w:t>
      </w:r>
      <w:r w:rsidR="00003930" w:rsidRPr="0088005F">
        <w:rPr>
          <w:rFonts w:ascii="Times New Roman" w:hAnsi="Times New Roman"/>
          <w:sz w:val="24"/>
          <w:szCs w:val="24"/>
        </w:rPr>
        <w:t xml:space="preserve">Государственной Компании </w:t>
      </w:r>
      <w:r w:rsidR="00A81817" w:rsidRPr="0088005F">
        <w:rPr>
          <w:rFonts w:ascii="Times New Roman" w:hAnsi="Times New Roman"/>
          <w:sz w:val="24"/>
          <w:szCs w:val="24"/>
        </w:rPr>
        <w:t xml:space="preserve">исключительную </w:t>
      </w:r>
      <w:r w:rsidRPr="0088005F">
        <w:rPr>
          <w:rFonts w:ascii="Times New Roman" w:hAnsi="Times New Roman"/>
          <w:sz w:val="24"/>
          <w:szCs w:val="24"/>
        </w:rPr>
        <w:t>Неустойку в размере 5</w:t>
      </w:r>
      <w:r w:rsidRPr="0088005F">
        <w:rPr>
          <w:rFonts w:ascii="Times New Roman" w:hAnsi="Times New Roman"/>
          <w:sz w:val="24"/>
        </w:rPr>
        <w:t>0</w:t>
      </w:r>
      <w:r w:rsidR="00A701D5" w:rsidRPr="0088005F">
        <w:rPr>
          <w:rFonts w:ascii="Times New Roman" w:hAnsi="Times New Roman"/>
          <w:sz w:val="24"/>
        </w:rPr>
        <w:t>0</w:t>
      </w:r>
      <w:r w:rsidRPr="0088005F">
        <w:rPr>
          <w:rFonts w:ascii="Times New Roman" w:hAnsi="Times New Roman"/>
          <w:sz w:val="24"/>
        </w:rPr>
        <w:t> 000 (пяти</w:t>
      </w:r>
      <w:r w:rsidR="00A701D5" w:rsidRPr="0088005F">
        <w:rPr>
          <w:rFonts w:ascii="Times New Roman" w:hAnsi="Times New Roman"/>
          <w:sz w:val="24"/>
        </w:rPr>
        <w:t>сот</w:t>
      </w:r>
      <w:r w:rsidRPr="0088005F">
        <w:rPr>
          <w:rFonts w:ascii="Times New Roman" w:hAnsi="Times New Roman"/>
          <w:sz w:val="24"/>
        </w:rPr>
        <w:t xml:space="preserve"> тысяч) рублей.</w:t>
      </w:r>
    </w:p>
    <w:p w14:paraId="4C36D0D0" w14:textId="4B5F641F" w:rsidR="000E2DB2" w:rsidRPr="0088005F" w:rsidRDefault="000E2DB2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Государственной Компанией обязательств, предусмотренных п. </w:t>
      </w:r>
      <w:r w:rsidR="000714BF" w:rsidRPr="0088005F">
        <w:rPr>
          <w:rFonts w:ascii="Times New Roman" w:hAnsi="Times New Roman"/>
          <w:sz w:val="24"/>
          <w:szCs w:val="24"/>
        </w:rPr>
        <w:t xml:space="preserve">2 ст. 5.3. Соглашения, </w:t>
      </w:r>
      <w:r w:rsidR="002810DB" w:rsidRPr="0088005F">
        <w:rPr>
          <w:rFonts w:ascii="Times New Roman" w:hAnsi="Times New Roman"/>
          <w:sz w:val="24"/>
          <w:szCs w:val="24"/>
        </w:rPr>
        <w:t xml:space="preserve">при наличии </w:t>
      </w:r>
      <w:r w:rsidR="0038035E" w:rsidRPr="0088005F">
        <w:rPr>
          <w:rFonts w:ascii="Times New Roman" w:hAnsi="Times New Roman"/>
          <w:sz w:val="24"/>
          <w:szCs w:val="24"/>
        </w:rPr>
        <w:t xml:space="preserve">фактических возможностей </w:t>
      </w:r>
      <w:r w:rsidR="00D531B9" w:rsidRPr="0088005F">
        <w:rPr>
          <w:rFonts w:ascii="Times New Roman" w:hAnsi="Times New Roman"/>
          <w:sz w:val="24"/>
          <w:szCs w:val="24"/>
        </w:rPr>
        <w:t xml:space="preserve">финансового плана Государственной Компании, </w:t>
      </w:r>
      <w:r w:rsidR="000714BF" w:rsidRPr="0088005F">
        <w:rPr>
          <w:rFonts w:ascii="Times New Roman" w:hAnsi="Times New Roman"/>
          <w:sz w:val="24"/>
          <w:szCs w:val="24"/>
        </w:rPr>
        <w:t>Государственная Компания уплачивает Исполнителю Неустойку в размере 5</w:t>
      </w:r>
      <w:r w:rsidR="000714BF" w:rsidRPr="0088005F">
        <w:rPr>
          <w:rFonts w:ascii="Times New Roman" w:hAnsi="Times New Roman"/>
          <w:sz w:val="24"/>
        </w:rPr>
        <w:t>0 000 (пятидесяти тысяч) рублей.</w:t>
      </w:r>
      <w:r w:rsidR="00D47439" w:rsidRPr="0088005F">
        <w:rPr>
          <w:rFonts w:ascii="Times New Roman" w:hAnsi="Times New Roman"/>
          <w:sz w:val="24"/>
        </w:rPr>
        <w:t xml:space="preserve"> </w:t>
      </w:r>
      <w:r w:rsidR="00641FD0" w:rsidRPr="0088005F">
        <w:rPr>
          <w:rFonts w:ascii="Times New Roman" w:hAnsi="Times New Roman"/>
          <w:sz w:val="24"/>
          <w:szCs w:val="24"/>
        </w:rPr>
        <w:t xml:space="preserve">При этом </w:t>
      </w:r>
      <w:r w:rsidR="00575694" w:rsidRPr="0088005F">
        <w:rPr>
          <w:rFonts w:ascii="Times New Roman" w:hAnsi="Times New Roman"/>
          <w:sz w:val="24"/>
          <w:szCs w:val="24"/>
        </w:rPr>
        <w:t>данная неустойка является исключительной мерой ответственности Государственной Компании перед Исполнителем</w:t>
      </w:r>
      <w:r w:rsidR="00C616CC" w:rsidRPr="0088005F">
        <w:rPr>
          <w:rFonts w:ascii="Times New Roman" w:hAnsi="Times New Roman"/>
          <w:sz w:val="24"/>
          <w:szCs w:val="24"/>
        </w:rPr>
        <w:t>, и</w:t>
      </w:r>
      <w:r w:rsidR="00575694" w:rsidRPr="0088005F">
        <w:rPr>
          <w:rFonts w:ascii="Times New Roman" w:hAnsi="Times New Roman"/>
          <w:sz w:val="24"/>
          <w:szCs w:val="24"/>
        </w:rPr>
        <w:t xml:space="preserve"> </w:t>
      </w:r>
      <w:r w:rsidR="00C616CC" w:rsidRPr="0088005F">
        <w:rPr>
          <w:rFonts w:ascii="Times New Roman" w:hAnsi="Times New Roman"/>
          <w:sz w:val="24"/>
          <w:szCs w:val="24"/>
        </w:rPr>
        <w:t xml:space="preserve">Исполнитель не вправе требовать с Государственной Компании </w:t>
      </w:r>
      <w:r w:rsidR="00BA2332" w:rsidRPr="0088005F">
        <w:rPr>
          <w:rFonts w:ascii="Times New Roman" w:hAnsi="Times New Roman"/>
          <w:sz w:val="24"/>
          <w:szCs w:val="24"/>
        </w:rPr>
        <w:t xml:space="preserve">выплаты иных денежных средств или </w:t>
      </w:r>
      <w:r w:rsidR="00C616CC" w:rsidRPr="0088005F">
        <w:rPr>
          <w:rFonts w:ascii="Times New Roman" w:hAnsi="Times New Roman"/>
          <w:sz w:val="24"/>
          <w:szCs w:val="24"/>
        </w:rPr>
        <w:t xml:space="preserve">возмещение убытков. </w:t>
      </w:r>
      <w:r w:rsidR="00DE1DC5" w:rsidRPr="0088005F">
        <w:rPr>
          <w:rFonts w:ascii="Times New Roman" w:hAnsi="Times New Roman"/>
          <w:sz w:val="24"/>
          <w:szCs w:val="24"/>
        </w:rPr>
        <w:t>Данное нарушение обязательств Государственной Компании не подпадает под действие Главы 6 Соглашения.</w:t>
      </w:r>
      <w:r w:rsidR="00635847" w:rsidRPr="0088005F">
        <w:rPr>
          <w:rFonts w:ascii="Times New Roman" w:hAnsi="Times New Roman"/>
          <w:sz w:val="24"/>
          <w:szCs w:val="24"/>
        </w:rPr>
        <w:t xml:space="preserve"> В случае </w:t>
      </w:r>
      <w:r w:rsidR="00BE4999" w:rsidRPr="0088005F">
        <w:rPr>
          <w:rFonts w:ascii="Times New Roman" w:hAnsi="Times New Roman"/>
          <w:sz w:val="24"/>
          <w:szCs w:val="24"/>
        </w:rPr>
        <w:t xml:space="preserve">если в соответствии с </w:t>
      </w:r>
      <w:r w:rsidR="009422F8" w:rsidRPr="0088005F">
        <w:rPr>
          <w:rFonts w:ascii="Times New Roman" w:hAnsi="Times New Roman"/>
          <w:sz w:val="24"/>
          <w:szCs w:val="24"/>
        </w:rPr>
        <w:t>финансовым</w:t>
      </w:r>
      <w:r w:rsidR="00BE4999" w:rsidRPr="0088005F">
        <w:rPr>
          <w:rFonts w:ascii="Times New Roman" w:hAnsi="Times New Roman"/>
          <w:sz w:val="24"/>
          <w:szCs w:val="24"/>
        </w:rPr>
        <w:t xml:space="preserve"> план</w:t>
      </w:r>
      <w:r w:rsidR="00F72513" w:rsidRPr="0088005F">
        <w:rPr>
          <w:rFonts w:ascii="Times New Roman" w:hAnsi="Times New Roman"/>
          <w:sz w:val="24"/>
          <w:szCs w:val="24"/>
        </w:rPr>
        <w:t>ом</w:t>
      </w:r>
      <w:r w:rsidR="00BE4999" w:rsidRPr="0088005F">
        <w:rPr>
          <w:rFonts w:ascii="Times New Roman" w:hAnsi="Times New Roman"/>
          <w:sz w:val="24"/>
          <w:szCs w:val="24"/>
        </w:rPr>
        <w:t xml:space="preserve"> Государственной Компании, </w:t>
      </w:r>
      <w:r w:rsidR="009422F8" w:rsidRPr="0088005F">
        <w:rPr>
          <w:rFonts w:ascii="Times New Roman" w:hAnsi="Times New Roman"/>
          <w:sz w:val="24"/>
          <w:szCs w:val="24"/>
        </w:rPr>
        <w:t>утвержденным</w:t>
      </w:r>
      <w:r w:rsidR="00BE4999" w:rsidRPr="0088005F">
        <w:rPr>
          <w:rFonts w:ascii="Times New Roman" w:hAnsi="Times New Roman"/>
          <w:sz w:val="24"/>
          <w:szCs w:val="24"/>
        </w:rPr>
        <w:t xml:space="preserve"> в установленном порядке</w:t>
      </w:r>
      <w:r w:rsidR="00F72513" w:rsidRPr="0088005F">
        <w:rPr>
          <w:rFonts w:ascii="Times New Roman" w:hAnsi="Times New Roman"/>
          <w:sz w:val="24"/>
          <w:szCs w:val="24"/>
        </w:rPr>
        <w:t>,</w:t>
      </w:r>
      <w:r w:rsidR="00635847" w:rsidRPr="0088005F">
        <w:rPr>
          <w:rFonts w:ascii="Times New Roman" w:hAnsi="Times New Roman"/>
          <w:sz w:val="24"/>
          <w:szCs w:val="24"/>
        </w:rPr>
        <w:t xml:space="preserve"> </w:t>
      </w:r>
      <w:r w:rsidR="00CC626D" w:rsidRPr="0088005F">
        <w:rPr>
          <w:rFonts w:ascii="Times New Roman" w:hAnsi="Times New Roman"/>
          <w:sz w:val="24"/>
          <w:szCs w:val="24"/>
        </w:rPr>
        <w:t xml:space="preserve">отсутствует фактическая возможность </w:t>
      </w:r>
      <w:r w:rsidR="000F6C6F" w:rsidRPr="0088005F">
        <w:rPr>
          <w:rFonts w:ascii="Times New Roman" w:hAnsi="Times New Roman"/>
          <w:sz w:val="24"/>
          <w:szCs w:val="24"/>
        </w:rPr>
        <w:t>исполнения Государственной Компанией обязательств, предусмотренных п. 2 ст. 5.3. Соглашения, то ответственность Государственной Компании исключается, и Исполнитель не вправе требовать с Государственной Компании выплаты денежных средств или возмещение убытков. Данн</w:t>
      </w:r>
      <w:r w:rsidR="00CC52E2" w:rsidRPr="0088005F">
        <w:rPr>
          <w:rFonts w:ascii="Times New Roman" w:hAnsi="Times New Roman"/>
          <w:sz w:val="24"/>
          <w:szCs w:val="24"/>
        </w:rPr>
        <w:t>ая</w:t>
      </w:r>
      <w:r w:rsidR="000F6C6F" w:rsidRPr="0088005F">
        <w:rPr>
          <w:rFonts w:ascii="Times New Roman" w:hAnsi="Times New Roman"/>
          <w:sz w:val="24"/>
          <w:szCs w:val="24"/>
        </w:rPr>
        <w:t xml:space="preserve"> </w:t>
      </w:r>
      <w:r w:rsidR="00CC52E2" w:rsidRPr="0088005F">
        <w:rPr>
          <w:rFonts w:ascii="Times New Roman" w:hAnsi="Times New Roman"/>
          <w:sz w:val="24"/>
          <w:szCs w:val="24"/>
        </w:rPr>
        <w:t xml:space="preserve">ситуация не </w:t>
      </w:r>
      <w:r w:rsidR="000F6C6F" w:rsidRPr="0088005F">
        <w:rPr>
          <w:rFonts w:ascii="Times New Roman" w:hAnsi="Times New Roman"/>
          <w:sz w:val="24"/>
          <w:szCs w:val="24"/>
        </w:rPr>
        <w:t>подпадает под действие Главы 6 Соглашения.</w:t>
      </w:r>
    </w:p>
    <w:p w14:paraId="499B986D" w14:textId="1F9DDAB2" w:rsidR="00E03A14" w:rsidRPr="0088005F" w:rsidRDefault="00E03A14" w:rsidP="00D80D8D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Исполнителем на Инвестиционной Стадии </w:t>
      </w:r>
      <w:r w:rsidR="00326B0D" w:rsidRPr="0088005F">
        <w:rPr>
          <w:rFonts w:ascii="Times New Roman" w:hAnsi="Times New Roman"/>
          <w:sz w:val="24"/>
          <w:szCs w:val="24"/>
        </w:rPr>
        <w:t xml:space="preserve">предусмотренного п. </w:t>
      </w:r>
      <w:r w:rsidR="008F3A1B" w:rsidRPr="0088005F">
        <w:rPr>
          <w:rFonts w:ascii="Times New Roman" w:hAnsi="Times New Roman"/>
          <w:sz w:val="24"/>
          <w:szCs w:val="24"/>
        </w:rPr>
        <w:t>8</w:t>
      </w:r>
      <w:r w:rsidR="00326B0D" w:rsidRPr="0088005F">
        <w:rPr>
          <w:rFonts w:ascii="Times New Roman" w:hAnsi="Times New Roman"/>
          <w:sz w:val="24"/>
          <w:szCs w:val="24"/>
        </w:rPr>
        <w:t xml:space="preserve">. ст. 1.5. Соглашения </w:t>
      </w:r>
      <w:r w:rsidRPr="0088005F">
        <w:rPr>
          <w:rFonts w:ascii="Times New Roman" w:hAnsi="Times New Roman"/>
          <w:sz w:val="24"/>
          <w:szCs w:val="24"/>
        </w:rPr>
        <w:t xml:space="preserve">обязательства по осуществлению </w:t>
      </w:r>
      <w:r w:rsidR="00AF72AC" w:rsidRPr="0088005F">
        <w:rPr>
          <w:rFonts w:ascii="Times New Roman" w:hAnsi="Times New Roman"/>
          <w:sz w:val="24"/>
          <w:szCs w:val="24"/>
        </w:rPr>
        <w:t xml:space="preserve">ежегодных </w:t>
      </w:r>
      <w:r w:rsidRPr="0088005F">
        <w:rPr>
          <w:rFonts w:ascii="Times New Roman" w:hAnsi="Times New Roman"/>
          <w:sz w:val="24"/>
          <w:szCs w:val="24"/>
        </w:rPr>
        <w:t xml:space="preserve">закупок у субъектов малого и среднего предпринимательства, занятых в производственной сфере, Исполнитель уплачивает Государственной Компании Неустойку в размере </w:t>
      </w:r>
      <w:r w:rsidR="004B6D56" w:rsidRPr="0088005F">
        <w:rPr>
          <w:rFonts w:ascii="Times New Roman" w:hAnsi="Times New Roman"/>
          <w:sz w:val="24"/>
          <w:szCs w:val="24"/>
        </w:rPr>
        <w:t>5</w:t>
      </w:r>
      <w:r w:rsidR="00ED1EB0" w:rsidRPr="0088005F">
        <w:rPr>
          <w:rFonts w:ascii="Times New Roman" w:hAnsi="Times New Roman"/>
          <w:sz w:val="24"/>
          <w:szCs w:val="24"/>
        </w:rPr>
        <w:t> 0</w:t>
      </w:r>
      <w:r w:rsidRPr="0088005F">
        <w:rPr>
          <w:rFonts w:ascii="Times New Roman" w:hAnsi="Times New Roman"/>
          <w:sz w:val="24"/>
          <w:szCs w:val="24"/>
        </w:rPr>
        <w:t>00</w:t>
      </w:r>
      <w:r w:rsidR="00AF72AC" w:rsidRPr="0088005F">
        <w:rPr>
          <w:rFonts w:ascii="Times New Roman" w:hAnsi="Times New Roman"/>
          <w:sz w:val="24"/>
          <w:szCs w:val="24"/>
        </w:rPr>
        <w:t> </w:t>
      </w:r>
      <w:r w:rsidRPr="0088005F">
        <w:rPr>
          <w:rFonts w:ascii="Times New Roman" w:hAnsi="Times New Roman"/>
          <w:sz w:val="24"/>
          <w:szCs w:val="24"/>
        </w:rPr>
        <w:t>000 (</w:t>
      </w:r>
      <w:r w:rsidR="00ED1EB0" w:rsidRPr="0088005F">
        <w:rPr>
          <w:rFonts w:ascii="Times New Roman" w:hAnsi="Times New Roman"/>
          <w:sz w:val="24"/>
          <w:szCs w:val="24"/>
        </w:rPr>
        <w:t>пять миллионов</w:t>
      </w:r>
      <w:r w:rsidRPr="0088005F">
        <w:rPr>
          <w:rFonts w:ascii="Times New Roman" w:hAnsi="Times New Roman"/>
          <w:sz w:val="24"/>
          <w:szCs w:val="24"/>
        </w:rPr>
        <w:t>) рублей</w:t>
      </w:r>
      <w:r w:rsidR="00326B0D" w:rsidRPr="0088005F">
        <w:rPr>
          <w:rFonts w:ascii="Times New Roman" w:hAnsi="Times New Roman"/>
          <w:sz w:val="24"/>
          <w:szCs w:val="24"/>
        </w:rPr>
        <w:t xml:space="preserve"> за каждый случай такого нарушения.</w:t>
      </w:r>
    </w:p>
    <w:p w14:paraId="1FB37A5B" w14:textId="77777777" w:rsidR="009E54D1" w:rsidRPr="0088005F" w:rsidRDefault="00855AA3" w:rsidP="00D80D8D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>В случае нарушения Исполнителем на Инвестиционной Стадии обязательства по предоставлению отчетности о выполнении закупок у субъектов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малого и среднего предпринимательства, занятых в производственной сфере, в порядке и на условиях предусмотренной п.9. ст.1.5. Соглашения, Исполнитель уплачивает Государственной Компании Неустойку в размере 10 000 (десяти тысяч) рублей за каждый день просрочки исполнения указанного обязательства</w:t>
      </w:r>
      <w:r w:rsidR="00E03A14" w:rsidRPr="0088005F">
        <w:rPr>
          <w:rFonts w:ascii="Times New Roman" w:hAnsi="Times New Roman"/>
          <w:sz w:val="24"/>
          <w:szCs w:val="24"/>
        </w:rPr>
        <w:t>.</w:t>
      </w:r>
    </w:p>
    <w:p w14:paraId="3C47564B" w14:textId="077D0EB0" w:rsidR="00FE4011" w:rsidRPr="0088005F" w:rsidRDefault="009E54D1" w:rsidP="00D80D8D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Государственной Компанией установленных в Соглашении сроков оплаты выполненных Исполнителем на Инвестиционной Стадии работ (услуг), Государственная Компания уплачивает Исполнителю Неустойку в размере </w:t>
      </w:r>
      <w:r w:rsidR="00804297" w:rsidRPr="0088005F">
        <w:rPr>
          <w:rFonts w:ascii="Times New Roman" w:hAnsi="Times New Roman"/>
          <w:sz w:val="24"/>
          <w:szCs w:val="24"/>
        </w:rPr>
        <w:t>1</w:t>
      </w:r>
      <w:r w:rsidRPr="0088005F">
        <w:rPr>
          <w:rFonts w:ascii="Times New Roman" w:hAnsi="Times New Roman"/>
          <w:sz w:val="24"/>
          <w:szCs w:val="24"/>
        </w:rPr>
        <w:t xml:space="preserve">/365 учетной ставки Центрального Банка России от неоплаченной суммы за каждый день просрочки после истечения 30 (тридцати) дней </w:t>
      </w:r>
      <w:r w:rsidR="00F01A7F" w:rsidRPr="0088005F">
        <w:rPr>
          <w:rFonts w:ascii="Times New Roman" w:hAnsi="Times New Roman"/>
          <w:sz w:val="24"/>
          <w:szCs w:val="24"/>
        </w:rPr>
        <w:t xml:space="preserve">после </w:t>
      </w:r>
      <w:r w:rsidRPr="0088005F">
        <w:rPr>
          <w:rFonts w:ascii="Times New Roman" w:hAnsi="Times New Roman"/>
          <w:sz w:val="24"/>
          <w:szCs w:val="24"/>
        </w:rPr>
        <w:t>наступления срока</w:t>
      </w:r>
      <w:r w:rsidR="00E0312C" w:rsidRPr="0088005F">
        <w:rPr>
          <w:rFonts w:ascii="Times New Roman" w:hAnsi="Times New Roman"/>
          <w:sz w:val="24"/>
          <w:szCs w:val="24"/>
        </w:rPr>
        <w:t xml:space="preserve"> </w:t>
      </w:r>
      <w:r w:rsidRPr="0088005F">
        <w:rPr>
          <w:rFonts w:ascii="Times New Roman" w:hAnsi="Times New Roman"/>
          <w:sz w:val="24"/>
          <w:szCs w:val="24"/>
        </w:rPr>
        <w:t>неоплаченн</w:t>
      </w:r>
      <w:r w:rsidR="00F01A7F" w:rsidRPr="0088005F">
        <w:rPr>
          <w:rFonts w:ascii="Times New Roman" w:hAnsi="Times New Roman"/>
          <w:sz w:val="24"/>
          <w:szCs w:val="24"/>
        </w:rPr>
        <w:t>ого</w:t>
      </w:r>
      <w:r w:rsidRPr="0088005F">
        <w:rPr>
          <w:rFonts w:ascii="Times New Roman" w:hAnsi="Times New Roman"/>
          <w:sz w:val="24"/>
          <w:szCs w:val="24"/>
        </w:rPr>
        <w:t xml:space="preserve"> платеж</w:t>
      </w:r>
      <w:r w:rsidR="00F01A7F" w:rsidRPr="0088005F">
        <w:rPr>
          <w:rFonts w:ascii="Times New Roman" w:hAnsi="Times New Roman"/>
          <w:sz w:val="24"/>
          <w:szCs w:val="24"/>
        </w:rPr>
        <w:t>а</w:t>
      </w:r>
      <w:r w:rsidRPr="0088005F">
        <w:rPr>
          <w:rFonts w:ascii="Times New Roman" w:hAnsi="Times New Roman"/>
          <w:sz w:val="24"/>
          <w:szCs w:val="24"/>
        </w:rPr>
        <w:t>.</w:t>
      </w:r>
    </w:p>
    <w:p w14:paraId="7CD16A45" w14:textId="77777777" w:rsidR="00312D0C" w:rsidRPr="0088005F" w:rsidRDefault="00312D0C" w:rsidP="0088005F">
      <w:pPr>
        <w:pStyle w:val="13"/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7C64A60" w14:textId="77777777" w:rsidR="00FE4011" w:rsidRPr="0088005F" w:rsidRDefault="00FE4011" w:rsidP="0054300F">
      <w:pPr>
        <w:pStyle w:val="13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8005F">
        <w:rPr>
          <w:rFonts w:ascii="Times New Roman" w:hAnsi="Times New Roman"/>
          <w:b/>
          <w:sz w:val="24"/>
          <w:szCs w:val="24"/>
        </w:rPr>
        <w:t>Неустойки на Эксплуатационной Стадии</w:t>
      </w:r>
    </w:p>
    <w:p w14:paraId="2D1FF129" w14:textId="77777777" w:rsidR="00FE4011" w:rsidRPr="0088005F" w:rsidRDefault="00FE4011" w:rsidP="0054300F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На Эксплуатационной Стадии предусмотрены следующие Неустойки за ненадлежащее исполнение принятых обязательств по Соглашению: </w:t>
      </w:r>
    </w:p>
    <w:p w14:paraId="3D7372C8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обязательств по обеспечению беспрепятственного доступа на территорию проведения Ремонта, Ремонта Искусственных Сооружений, Капитального Ремонта уполномоченных лиц Государственной Компании и (или) Инженера,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50 000 (пятидесяти тысяч)</w:t>
      </w:r>
      <w:r w:rsidRPr="0088005F">
        <w:rPr>
          <w:rFonts w:ascii="Times New Roman" w:hAnsi="Times New Roman"/>
          <w:sz w:val="24"/>
          <w:szCs w:val="24"/>
        </w:rPr>
        <w:t xml:space="preserve"> рублей за каждый такой случай.</w:t>
      </w:r>
    </w:p>
    <w:p w14:paraId="1107480A" w14:textId="63A93B05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>В случае неисполнения и (или) ненадлежащего исполнения требований (предписаний) органов ГИБДД МВД РФ и (или) Государственной Компании об устранении нарушений по организации движения и (или) ограждени</w:t>
      </w:r>
      <w:r w:rsidR="00B93A7C" w:rsidRPr="0088005F">
        <w:rPr>
          <w:rFonts w:ascii="Times New Roman" w:hAnsi="Times New Roman"/>
          <w:sz w:val="24"/>
          <w:szCs w:val="24"/>
        </w:rPr>
        <w:t>ю</w:t>
      </w:r>
      <w:r w:rsidRPr="0088005F">
        <w:rPr>
          <w:rFonts w:ascii="Times New Roman" w:hAnsi="Times New Roman"/>
          <w:sz w:val="24"/>
          <w:szCs w:val="24"/>
        </w:rPr>
        <w:t xml:space="preserve"> мест производства ремонтных работ в указанные в соответствующих требованиях (предписаниях) сроки,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50 000 (пятидесяти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выявленный органами ГИБДД МВД РФ и (или) Государственной Компанией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факт нарушения.</w:t>
      </w:r>
    </w:p>
    <w:p w14:paraId="5F6351E4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выявления при выполнении ремонтных работ нарушений требований к содержанию и организации работ на Строительной Площадке, установленных Законодательством и (или) в Соглашении,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50 000 (пятидесяти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выявленный Государственной Компанией и (или) Инженером и (или) органами строительного надзора факт нарушения.</w:t>
      </w:r>
    </w:p>
    <w:p w14:paraId="1F29E14F" w14:textId="15D3CA8C" w:rsidR="00FE4011" w:rsidRPr="0088005F" w:rsidRDefault="00FE4011" w:rsidP="00B93A7C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установленных в Соглашении сроков по предоставлению или замене банковских гарантий (в случаях предусмотренных Соглашением), а также в случае </w:t>
      </w:r>
      <w:proofErr w:type="spellStart"/>
      <w:r w:rsidRPr="0088005F">
        <w:rPr>
          <w:rFonts w:ascii="Times New Roman" w:hAnsi="Times New Roman"/>
          <w:sz w:val="24"/>
          <w:szCs w:val="24"/>
        </w:rPr>
        <w:t>непредоставления</w:t>
      </w:r>
      <w:proofErr w:type="spellEnd"/>
      <w:r w:rsidRPr="0088005F">
        <w:rPr>
          <w:rFonts w:ascii="Times New Roman" w:hAnsi="Times New Roman"/>
          <w:sz w:val="24"/>
          <w:szCs w:val="24"/>
        </w:rPr>
        <w:t xml:space="preserve"> новой Банковской Гарантии в срок, установленный пунктом 9 статьи 8.1. Соглашения и в случае, предусмотренном пунктом 12 статьи 8.1. Соглашения,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500 000 (пятисот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просрочки исполнения указанного обязательства. Если такая просрочка составит более 20 (двадцати) календарных дней, Исполнителю начисляется штраф в размере суммы указанной Банковской Гарантии. </w:t>
      </w:r>
    </w:p>
    <w:p w14:paraId="24B55A36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>В случае неисполнения или ненадлежащего исполнения Предписаний об Устранении Нарушений Эксплуатации, Предписаний об Устранении Нарушений Ремонта,</w:t>
      </w:r>
      <w:r w:rsidRPr="0088005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8005F">
        <w:rPr>
          <w:rFonts w:ascii="Times New Roman" w:hAnsi="Times New Roman"/>
          <w:sz w:val="24"/>
          <w:szCs w:val="24"/>
        </w:rPr>
        <w:t xml:space="preserve">Предписаний об Устранении Критических Дефектов Государственной Компании и (или) Инженера в установленные в соответствующих предписаниях сроки,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30 000 (тридцати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просрочки исполнения </w:t>
      </w:r>
      <w:r w:rsidR="00B93A7C" w:rsidRPr="0088005F">
        <w:rPr>
          <w:rFonts w:ascii="Times New Roman" w:hAnsi="Times New Roman"/>
          <w:sz w:val="24"/>
          <w:szCs w:val="24"/>
        </w:rPr>
        <w:t xml:space="preserve">каждого </w:t>
      </w:r>
      <w:r w:rsidRPr="0088005F">
        <w:rPr>
          <w:rFonts w:ascii="Times New Roman" w:hAnsi="Times New Roman"/>
          <w:sz w:val="24"/>
          <w:szCs w:val="24"/>
        </w:rPr>
        <w:t xml:space="preserve">указанного </w:t>
      </w:r>
      <w:r w:rsidR="00B93A7C" w:rsidRPr="0088005F">
        <w:rPr>
          <w:rFonts w:ascii="Times New Roman" w:hAnsi="Times New Roman"/>
          <w:sz w:val="24"/>
          <w:szCs w:val="24"/>
        </w:rPr>
        <w:t xml:space="preserve">в предписаниях </w:t>
      </w:r>
      <w:r w:rsidRPr="0088005F">
        <w:rPr>
          <w:rFonts w:ascii="Times New Roman" w:hAnsi="Times New Roman"/>
          <w:sz w:val="24"/>
          <w:szCs w:val="24"/>
        </w:rPr>
        <w:t>обязательства.</w:t>
      </w:r>
      <w:proofErr w:type="gramEnd"/>
    </w:p>
    <w:p w14:paraId="5C52888E" w14:textId="614C8F26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Исполнителем установленных в Соглашении сроков выплат денежных обязательств в пользу Государственной Компании, Исполнитель уплачивает Государственной Компании Неустойку в размере </w:t>
      </w:r>
      <w:r w:rsidR="00A640AC" w:rsidRPr="0088005F">
        <w:rPr>
          <w:rFonts w:ascii="Times New Roman" w:hAnsi="Times New Roman"/>
          <w:sz w:val="24"/>
          <w:szCs w:val="24"/>
        </w:rPr>
        <w:t>2</w:t>
      </w:r>
      <w:r w:rsidRPr="0088005F">
        <w:rPr>
          <w:rFonts w:ascii="Times New Roman" w:hAnsi="Times New Roman"/>
          <w:sz w:val="24"/>
          <w:szCs w:val="24"/>
        </w:rPr>
        <w:t>/365 учетной ставки Центрального Банка России от неоплаченной суммы за каждый день просрочки.</w:t>
      </w:r>
    </w:p>
    <w:p w14:paraId="654D9F9A" w14:textId="5DC69C78" w:rsidR="00B93A7C" w:rsidRPr="0088005F" w:rsidRDefault="00B93A7C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обязательств по предоставлению Государственной Компании предусмотренной на Эксплуатационной Стадии Отчетности, в сроки установленные Приложением № 21 к Соглашению,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10</w:t>
      </w:r>
      <w:r w:rsidRPr="0088005F">
        <w:rPr>
          <w:rFonts w:ascii="Times New Roman" w:hAnsi="Times New Roman"/>
          <w:sz w:val="24"/>
          <w:szCs w:val="24"/>
        </w:rPr>
        <w:t> </w:t>
      </w:r>
      <w:r w:rsidRPr="0088005F">
        <w:rPr>
          <w:rFonts w:ascii="Times New Roman" w:hAnsi="Times New Roman"/>
          <w:sz w:val="24"/>
        </w:rPr>
        <w:t>000 (десяти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просрочки исполнения указанного обязательства.</w:t>
      </w:r>
    </w:p>
    <w:p w14:paraId="48E85C18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намеренного предоставления Исполнителем недостоверной информации Государственной Компании и (или) Инженеру (если применимо),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20 000 (двадцать тысяч) рублей</w:t>
      </w:r>
      <w:r w:rsidRPr="0088005F">
        <w:rPr>
          <w:rFonts w:ascii="Times New Roman" w:hAnsi="Times New Roman"/>
          <w:sz w:val="24"/>
          <w:szCs w:val="24"/>
        </w:rPr>
        <w:t>.</w:t>
      </w:r>
    </w:p>
    <w:p w14:paraId="1521CED3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</w:t>
      </w:r>
      <w:proofErr w:type="spellStart"/>
      <w:r w:rsidRPr="0088005F">
        <w:rPr>
          <w:rFonts w:ascii="Times New Roman" w:hAnsi="Times New Roman"/>
          <w:sz w:val="24"/>
          <w:szCs w:val="24"/>
        </w:rPr>
        <w:t>непредоставления</w:t>
      </w:r>
      <w:proofErr w:type="spellEnd"/>
      <w:r w:rsidRPr="0088005F">
        <w:rPr>
          <w:rFonts w:ascii="Times New Roman" w:hAnsi="Times New Roman"/>
          <w:sz w:val="24"/>
          <w:szCs w:val="24"/>
        </w:rPr>
        <w:t xml:space="preserve"> информации по запросам Государственной Компании, направляемым в соответствии с положениями Соглашения,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20 000 (двадцати тысяч) рублей</w:t>
      </w:r>
      <w:r w:rsidRPr="0088005F">
        <w:rPr>
          <w:rFonts w:ascii="Times New Roman" w:hAnsi="Times New Roman"/>
          <w:sz w:val="24"/>
          <w:szCs w:val="24"/>
        </w:rPr>
        <w:t>;</w:t>
      </w:r>
    </w:p>
    <w:p w14:paraId="4D0840C7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За нарушение обязательств по обязательному информированию Государственной Компании и (или) Инженера (если применимо) в случаях, предусмотренных Соглашением (при условии, что такое нарушение не подпадает под другие нарушения, предусмотренные настоящим пунктом 4.1.),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20 000 (двадцать тысяч) рублей</w:t>
      </w:r>
      <w:r w:rsidRPr="0088005F">
        <w:rPr>
          <w:rFonts w:ascii="Times New Roman" w:hAnsi="Times New Roman"/>
          <w:sz w:val="24"/>
          <w:szCs w:val="24"/>
        </w:rPr>
        <w:t>.</w:t>
      </w:r>
    </w:p>
    <w:p w14:paraId="50AA011C" w14:textId="77777777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За необоснованное уклонение Исполнителя от подписания документации, предусмотренной Соглашением (в тех случаях, когда предусматривается его обязанность подписать соответствующие документы и отсутствуют основания, исчерпывающим образом определенные в Соглашении, для </w:t>
      </w:r>
      <w:proofErr w:type="spellStart"/>
      <w:r w:rsidRPr="0088005F">
        <w:rPr>
          <w:rFonts w:ascii="Times New Roman" w:hAnsi="Times New Roman"/>
          <w:sz w:val="24"/>
          <w:szCs w:val="24"/>
        </w:rPr>
        <w:t>неподписания</w:t>
      </w:r>
      <w:proofErr w:type="spellEnd"/>
      <w:r w:rsidRPr="0088005F">
        <w:rPr>
          <w:rFonts w:ascii="Times New Roman" w:hAnsi="Times New Roman"/>
          <w:sz w:val="24"/>
          <w:szCs w:val="24"/>
        </w:rPr>
        <w:t xml:space="preserve"> соответствующих документов)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200 000 (двухсот тысяч) рублей.</w:t>
      </w:r>
    </w:p>
    <w:p w14:paraId="24F981D0" w14:textId="07A02A92" w:rsidR="00FE4011" w:rsidRPr="0088005F" w:rsidRDefault="00A640AC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НЕ ПРИМЕНЯЕТСЯ</w:t>
      </w:r>
    </w:p>
    <w:p w14:paraId="12F5DEF5" w14:textId="248B85D3" w:rsidR="00FE4011" w:rsidRPr="0088005F" w:rsidRDefault="00FE4011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полного, либо частичного неисполнения обязательств по обеспечению Страхового Покрытия в соответствии с требованиями Приложения № 19 (при условии обеспечения финансирования исполнения данных обязательств со стороны Государственной Компании), Исполнитель уплачивает Государственной Компании Неустойку в размере </w:t>
      </w:r>
      <w:r w:rsidRPr="0088005F">
        <w:rPr>
          <w:rFonts w:ascii="Times New Roman" w:hAnsi="Times New Roman"/>
          <w:sz w:val="24"/>
        </w:rPr>
        <w:t>50</w:t>
      </w:r>
      <w:r w:rsidR="00A640AC" w:rsidRPr="0088005F">
        <w:rPr>
          <w:rFonts w:ascii="Times New Roman" w:hAnsi="Times New Roman"/>
          <w:sz w:val="24"/>
        </w:rPr>
        <w:t>0</w:t>
      </w:r>
      <w:r w:rsidRPr="0088005F">
        <w:rPr>
          <w:rFonts w:ascii="Times New Roman" w:hAnsi="Times New Roman"/>
          <w:sz w:val="24"/>
        </w:rPr>
        <w:t> 000 (пяти</w:t>
      </w:r>
      <w:r w:rsidR="00441DB1" w:rsidRPr="0088005F">
        <w:rPr>
          <w:rFonts w:ascii="Times New Roman" w:hAnsi="Times New Roman"/>
          <w:sz w:val="24"/>
        </w:rPr>
        <w:t>сот</w:t>
      </w:r>
      <w:r w:rsidRPr="0088005F">
        <w:rPr>
          <w:rFonts w:ascii="Times New Roman" w:hAnsi="Times New Roman"/>
          <w:sz w:val="24"/>
        </w:rPr>
        <w:t xml:space="preserve"> тысяч)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частичного неисполнения обязательств, </w:t>
      </w:r>
      <w:r w:rsidR="00441DB1" w:rsidRPr="0088005F">
        <w:rPr>
          <w:rFonts w:ascii="Times New Roman" w:hAnsi="Times New Roman"/>
          <w:sz w:val="24"/>
          <w:szCs w:val="24"/>
        </w:rPr>
        <w:t>1 </w:t>
      </w:r>
      <w:r w:rsidR="00441DB1" w:rsidRPr="0088005F">
        <w:rPr>
          <w:rFonts w:ascii="Times New Roman" w:hAnsi="Times New Roman"/>
          <w:sz w:val="24"/>
        </w:rPr>
        <w:t>0</w:t>
      </w:r>
      <w:r w:rsidRPr="0088005F">
        <w:rPr>
          <w:rFonts w:ascii="Times New Roman" w:hAnsi="Times New Roman"/>
          <w:sz w:val="24"/>
        </w:rPr>
        <w:t>00 000 (</w:t>
      </w:r>
      <w:r w:rsidR="00441DB1" w:rsidRPr="0088005F">
        <w:rPr>
          <w:rFonts w:ascii="Times New Roman" w:hAnsi="Times New Roman"/>
          <w:sz w:val="24"/>
        </w:rPr>
        <w:t>одного миллиона</w:t>
      </w:r>
      <w:r w:rsidRPr="0088005F">
        <w:rPr>
          <w:rFonts w:ascii="Times New Roman" w:hAnsi="Times New Roman"/>
          <w:sz w:val="24"/>
        </w:rPr>
        <w:t>) рублей</w:t>
      </w:r>
      <w:r w:rsidRPr="0088005F">
        <w:rPr>
          <w:rFonts w:ascii="Times New Roman" w:hAnsi="Times New Roman"/>
          <w:sz w:val="24"/>
          <w:szCs w:val="24"/>
        </w:rPr>
        <w:t xml:space="preserve"> за каждый день полного неисполнения обязательств.</w:t>
      </w:r>
      <w:proofErr w:type="gramEnd"/>
    </w:p>
    <w:p w14:paraId="7D772109" w14:textId="77777777" w:rsidR="00DA24F0" w:rsidRPr="0088005F" w:rsidRDefault="00DA24F0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За нарушение срока заготовки </w:t>
      </w:r>
      <w:proofErr w:type="spellStart"/>
      <w:r w:rsidRPr="0088005F">
        <w:rPr>
          <w:rFonts w:ascii="Times New Roman" w:hAnsi="Times New Roman"/>
          <w:sz w:val="24"/>
          <w:szCs w:val="24"/>
        </w:rPr>
        <w:t>противогололедных</w:t>
      </w:r>
      <w:proofErr w:type="spellEnd"/>
      <w:r w:rsidRPr="0088005F">
        <w:rPr>
          <w:rFonts w:ascii="Times New Roman" w:hAnsi="Times New Roman"/>
          <w:sz w:val="24"/>
          <w:szCs w:val="24"/>
        </w:rPr>
        <w:t xml:space="preserve"> материалов согласно пункту 1.6.1.12 Технического задания Приложение № 7 к Соглашению - неустойка в размере 50 000 (пятьдесят тысяч) рублей за каждый день просрочки.</w:t>
      </w:r>
    </w:p>
    <w:p w14:paraId="5E3B53C6" w14:textId="77777777" w:rsidR="00DA24F0" w:rsidRPr="0088005F" w:rsidRDefault="00DA24F0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За отсутствие на машинах и механизмах, используемых Исполнителем в ходе выполнения работ на Эксплуатационной Стадии аппаратуры спутниковой навигации ГЛОНАСС или ГЛОНАСС/GPS, подключенных к автоматизированной системе диспетчерского контроля Государственной компании - неустойка в размере 2 000 (двух тысяч) рублей за каждую единицу техники в месяц до момента установки.</w:t>
      </w:r>
    </w:p>
    <w:p w14:paraId="2509B65D" w14:textId="77777777" w:rsidR="00DA24F0" w:rsidRPr="0088005F" w:rsidRDefault="00DA24F0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За неработающую аппаратуру спутниковой навигации более 5 (пяти) дней в отчетном периоде и (или) более 3 (трех) дней подряд в отчетном периоде – неустойка в размере 1 000 (одной тысячи) рублей за каждую единицу техники.</w:t>
      </w:r>
    </w:p>
    <w:p w14:paraId="00A5C2B0" w14:textId="77777777" w:rsidR="00DA24F0" w:rsidRPr="0088005F" w:rsidRDefault="00DA24F0" w:rsidP="0054300F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>За наличие в отчетном периоде дефектов «Сверхнормативный износ линий горизонтальной дорожной разметки более 25% для пластичных материалов»:</w:t>
      </w:r>
    </w:p>
    <w:p w14:paraId="722A968D" w14:textId="77777777" w:rsidR="00DA24F0" w:rsidRPr="0088005F" w:rsidRDefault="00DA24F0" w:rsidP="00E35F81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20 000 (двадцать тысяч) рублей для разметки № 1.1, 1.3, 1.5, 1.6, 1.7. 1.9, 1.11 (по ГОСТ </w:t>
      </w:r>
      <w:proofErr w:type="gramStart"/>
      <w:r w:rsidRPr="0088005F">
        <w:t>Р</w:t>
      </w:r>
      <w:proofErr w:type="gramEnd"/>
      <w:r w:rsidRPr="0088005F">
        <w:t xml:space="preserve"> 52289);</w:t>
      </w:r>
    </w:p>
    <w:p w14:paraId="66DE9D67" w14:textId="77777777" w:rsidR="00DA24F0" w:rsidRPr="0088005F" w:rsidRDefault="00DA24F0" w:rsidP="00E35F81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100 000 (сто тысяч) рублей для разметки № 1.2.1, 1.4 (по ГОСТ </w:t>
      </w:r>
      <w:proofErr w:type="gramStart"/>
      <w:r w:rsidRPr="0088005F">
        <w:t>Р</w:t>
      </w:r>
      <w:proofErr w:type="gramEnd"/>
      <w:r w:rsidRPr="0088005F">
        <w:t xml:space="preserve"> 52289);</w:t>
      </w:r>
    </w:p>
    <w:p w14:paraId="0549594E" w14:textId="77777777" w:rsidR="00DA24F0" w:rsidRPr="0088005F" w:rsidRDefault="00DA24F0" w:rsidP="00E35F81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50 000 (пятьдесят тысяч) рублей для разметки № 1.8 (по ГОСТ </w:t>
      </w:r>
      <w:proofErr w:type="gramStart"/>
      <w:r w:rsidRPr="0088005F">
        <w:t>Р</w:t>
      </w:r>
      <w:proofErr w:type="gramEnd"/>
      <w:r w:rsidRPr="0088005F">
        <w:t xml:space="preserve"> 52289);</w:t>
      </w:r>
    </w:p>
    <w:p w14:paraId="69F3B37D" w14:textId="77777777" w:rsidR="00DA24F0" w:rsidRPr="0088005F" w:rsidRDefault="00DA24F0" w:rsidP="00E35F81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1 000 (одна тысяча) рублей для разметки № 1.12, 1.13, 1.16.1, 1.16.2, 1.16.3, 1.17, 1.18, 1.19, 1.20 (по ГОСТ </w:t>
      </w:r>
      <w:proofErr w:type="gramStart"/>
      <w:r w:rsidRPr="0088005F">
        <w:t>Р</w:t>
      </w:r>
      <w:proofErr w:type="gramEnd"/>
      <w:r w:rsidRPr="0088005F">
        <w:t xml:space="preserve"> 52289);</w:t>
      </w:r>
    </w:p>
    <w:p w14:paraId="4539BE6B" w14:textId="77777777" w:rsidR="00DA24F0" w:rsidRPr="0088005F" w:rsidRDefault="00DA24F0" w:rsidP="00E35F81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10 000 (десять тысяч) рублей для разметки № 1.14.1, 1.14.2 (по ГОСТ </w:t>
      </w:r>
      <w:proofErr w:type="gramStart"/>
      <w:r w:rsidRPr="0088005F">
        <w:t>Р</w:t>
      </w:r>
      <w:proofErr w:type="gramEnd"/>
      <w:r w:rsidRPr="0088005F">
        <w:t xml:space="preserve"> 52289-2004);</w:t>
      </w:r>
    </w:p>
    <w:p w14:paraId="534AD9F3" w14:textId="77777777" w:rsidR="00DA24F0" w:rsidRPr="0088005F" w:rsidRDefault="00DA24F0" w:rsidP="00E35F81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</w:pPr>
      <w:bookmarkStart w:id="4" w:name="_Ref335242492"/>
      <w:r w:rsidRPr="0088005F">
        <w:rPr>
          <w:rFonts w:ascii="Times New Roman" w:hAnsi="Times New Roman"/>
          <w:sz w:val="24"/>
          <w:szCs w:val="24"/>
        </w:rPr>
        <w:t>За наличие в отчетном периоде дефектов «Сверхнормативный износ линий горизонтальной дорожной разметки более 50% для лакокрасочных материалов»:</w:t>
      </w:r>
      <w:bookmarkEnd w:id="4"/>
    </w:p>
    <w:p w14:paraId="79981943" w14:textId="77777777" w:rsidR="00DA24F0" w:rsidRPr="0088005F" w:rsidRDefault="00DA24F0" w:rsidP="00DA24F0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5 000 (пять тысяч) рублей для разметки № 1.1, 1.3, 1.5, 1.6, 1.7. 1.9, 1.11 (по ГОСТ </w:t>
      </w:r>
      <w:proofErr w:type="gramStart"/>
      <w:r w:rsidRPr="0088005F">
        <w:t>Р</w:t>
      </w:r>
      <w:proofErr w:type="gramEnd"/>
      <w:r w:rsidRPr="0088005F">
        <w:t xml:space="preserve"> 52289);</w:t>
      </w:r>
    </w:p>
    <w:p w14:paraId="5B0E254F" w14:textId="77777777" w:rsidR="00DA24F0" w:rsidRPr="0088005F" w:rsidRDefault="00DA24F0" w:rsidP="00DA24F0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20 000 (двадцать тысяч) рублей для разметки № 1.2, 1.4 (по ГОСТ </w:t>
      </w:r>
      <w:proofErr w:type="gramStart"/>
      <w:r w:rsidRPr="0088005F">
        <w:t>Р</w:t>
      </w:r>
      <w:proofErr w:type="gramEnd"/>
      <w:r w:rsidRPr="0088005F">
        <w:t xml:space="preserve"> 52289);</w:t>
      </w:r>
    </w:p>
    <w:p w14:paraId="48BA3F36" w14:textId="77777777" w:rsidR="00DA24F0" w:rsidRPr="0088005F" w:rsidRDefault="00DA24F0" w:rsidP="00DA24F0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5 000 (пять тысяч) рублей для разметки № 1.8 (по ГОСТ </w:t>
      </w:r>
      <w:proofErr w:type="gramStart"/>
      <w:r w:rsidRPr="0088005F">
        <w:t>Р</w:t>
      </w:r>
      <w:proofErr w:type="gramEnd"/>
      <w:r w:rsidRPr="0088005F">
        <w:t xml:space="preserve"> 52289);</w:t>
      </w:r>
    </w:p>
    <w:p w14:paraId="2C17C998" w14:textId="77777777" w:rsidR="00DA24F0" w:rsidRPr="0088005F" w:rsidRDefault="00DA24F0" w:rsidP="00DA24F0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250 (двести пятьдесят) рублей для разметки № 1.12, 1.13, 1.16.1, 1.16.2, 1.16.3, 1.17, 1.18, 1.19, 1.20 (по ГОСТ </w:t>
      </w:r>
      <w:proofErr w:type="gramStart"/>
      <w:r w:rsidRPr="0088005F">
        <w:t>Р</w:t>
      </w:r>
      <w:proofErr w:type="gramEnd"/>
      <w:r w:rsidRPr="0088005F">
        <w:t xml:space="preserve"> 52289);</w:t>
      </w:r>
    </w:p>
    <w:p w14:paraId="279D90EE" w14:textId="77777777" w:rsidR="00DA24F0" w:rsidRPr="0088005F" w:rsidRDefault="00DA24F0" w:rsidP="00DA24F0">
      <w:pPr>
        <w:pStyle w:val="affb"/>
        <w:numPr>
          <w:ilvl w:val="0"/>
          <w:numId w:val="73"/>
        </w:numPr>
        <w:tabs>
          <w:tab w:val="num" w:pos="-284"/>
          <w:tab w:val="left" w:pos="851"/>
        </w:tabs>
        <w:ind w:left="0" w:firstLine="567"/>
        <w:contextualSpacing/>
        <w:jc w:val="both"/>
      </w:pPr>
      <w:r w:rsidRPr="0088005F">
        <w:t xml:space="preserve">на 1 (одном) линейном километре Объекта - неустойка 5 000 (пять тысяч) рублей для разметки № 1.14.1, 1.14.2 (по ГОСТ </w:t>
      </w:r>
      <w:proofErr w:type="gramStart"/>
      <w:r w:rsidRPr="0088005F">
        <w:t>Р</w:t>
      </w:r>
      <w:proofErr w:type="gramEnd"/>
      <w:r w:rsidRPr="0088005F">
        <w:t xml:space="preserve"> 52289).</w:t>
      </w:r>
    </w:p>
    <w:p w14:paraId="62CDC397" w14:textId="028E3AFA" w:rsidR="00DA24F0" w:rsidRPr="0088005F" w:rsidRDefault="00DA24F0" w:rsidP="00E35F81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За нарушение сроков, указанных в Предписаниях об Устранении Нарушений Эксплуатации (если замечания относятся к приложению </w:t>
      </w:r>
      <w:r w:rsidR="00AD0E61" w:rsidRPr="0088005F">
        <w:rPr>
          <w:rFonts w:ascii="Times New Roman" w:hAnsi="Times New Roman"/>
          <w:sz w:val="24"/>
          <w:szCs w:val="24"/>
        </w:rPr>
        <w:t>Д</w:t>
      </w:r>
      <w:r w:rsidRPr="0088005F">
        <w:rPr>
          <w:rFonts w:ascii="Times New Roman" w:hAnsi="Times New Roman"/>
          <w:sz w:val="24"/>
          <w:szCs w:val="24"/>
        </w:rPr>
        <w:t xml:space="preserve">, приложения № 20 к Соглашению) Государственной компании, относящихся к исполнению обязательств Исполнителя по Соглашению – неустойка в размере 100 000 (ста тысяч) рублей, за каждый случай, </w:t>
      </w:r>
      <w:r w:rsidR="00175DC7" w:rsidRPr="0088005F">
        <w:rPr>
          <w:rFonts w:ascii="Times New Roman" w:hAnsi="Times New Roman"/>
          <w:sz w:val="24"/>
          <w:szCs w:val="24"/>
        </w:rPr>
        <w:t>у</w:t>
      </w:r>
      <w:r w:rsidRPr="0088005F">
        <w:rPr>
          <w:rFonts w:ascii="Times New Roman" w:hAnsi="Times New Roman"/>
          <w:sz w:val="24"/>
          <w:szCs w:val="24"/>
        </w:rPr>
        <w:t>становленный в Предписаниях об Устранении Нарушений Эксплуатации Государственной компанией срок устранения замечаний (дефектов, нарушений) не влечет за собой перенос сроков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выполнения работ по Соглашению (в том числе не влечет перенос сроков выполнения отдельных видов работ), Исполнитель не вправе требовать увеличения (или изменения) сроков выполнения работ по Соглашению и Государственная компания не лишается права требовать от Исполнителя уплаты неустоек, предусмотренных Соглашением. </w:t>
      </w:r>
    </w:p>
    <w:p w14:paraId="0AD55C7D" w14:textId="77777777" w:rsidR="005F2135" w:rsidRPr="0088005F" w:rsidRDefault="005F2135" w:rsidP="00E35F81">
      <w:pPr>
        <w:pStyle w:val="13"/>
        <w:widowControl w:val="0"/>
        <w:numPr>
          <w:ilvl w:val="2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</w:pPr>
      <w:r w:rsidRPr="0088005F">
        <w:rPr>
          <w:rFonts w:ascii="Times New Roman" w:hAnsi="Times New Roman"/>
          <w:sz w:val="24"/>
          <w:szCs w:val="24"/>
        </w:rPr>
        <w:t>За нарушение срока предоставления документов до Начала Эксплуатации, согласно пункту 3 части 4.2 Соглашения - неустойка в размере 10 000 (десяти тысяч) рублей за каждый день просрочки.</w:t>
      </w:r>
    </w:p>
    <w:p w14:paraId="1DFA057A" w14:textId="05DBB06A" w:rsidR="00AF72AC" w:rsidRPr="0088005F" w:rsidRDefault="00AF72AC" w:rsidP="00D80D8D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8005F">
        <w:rPr>
          <w:rFonts w:ascii="Times New Roman" w:hAnsi="Times New Roman"/>
          <w:sz w:val="24"/>
          <w:szCs w:val="24"/>
        </w:rPr>
        <w:t xml:space="preserve">В случае нарушения Исполнителем на Эксплуатационной Стадии предусмотренного п. 6. ст. 1.5. Соглашения обязательства по осуществлению ежегодных закупок у субъектов малого и среднего предпринимательства, занятых в производственной сфере, на сумму не менее </w:t>
      </w:r>
      <w:r w:rsidR="003E40D1" w:rsidRPr="0088005F">
        <w:rPr>
          <w:rFonts w:ascii="Times New Roman" w:hAnsi="Times New Roman"/>
          <w:sz w:val="24"/>
          <w:szCs w:val="24"/>
        </w:rPr>
        <w:t>8</w:t>
      </w:r>
      <w:r w:rsidRPr="0088005F">
        <w:rPr>
          <w:rFonts w:ascii="Times New Roman" w:hAnsi="Times New Roman"/>
          <w:sz w:val="24"/>
          <w:szCs w:val="24"/>
        </w:rPr>
        <w:t xml:space="preserve">% от размера Эксплуатационного Платежа, предусмотренного для соответствующего года реализации Соглашения, Исполнитель уплачивает Государственной Компании Неустойку в размере </w:t>
      </w:r>
      <w:r w:rsidR="004B6D56" w:rsidRPr="0088005F">
        <w:rPr>
          <w:rFonts w:ascii="Times New Roman" w:hAnsi="Times New Roman"/>
          <w:sz w:val="24"/>
          <w:szCs w:val="24"/>
        </w:rPr>
        <w:t>5</w:t>
      </w:r>
      <w:r w:rsidR="00ED1EB0" w:rsidRPr="0088005F">
        <w:rPr>
          <w:rFonts w:ascii="Times New Roman" w:hAnsi="Times New Roman"/>
          <w:sz w:val="24"/>
          <w:szCs w:val="24"/>
        </w:rPr>
        <w:t> 0</w:t>
      </w:r>
      <w:r w:rsidRPr="0088005F">
        <w:rPr>
          <w:rFonts w:ascii="Times New Roman" w:hAnsi="Times New Roman"/>
          <w:sz w:val="24"/>
          <w:szCs w:val="24"/>
        </w:rPr>
        <w:t>00 000 (</w:t>
      </w:r>
      <w:r w:rsidR="004B6D56" w:rsidRPr="0088005F">
        <w:rPr>
          <w:rFonts w:ascii="Times New Roman" w:hAnsi="Times New Roman"/>
          <w:sz w:val="24"/>
          <w:szCs w:val="24"/>
        </w:rPr>
        <w:t>пять</w:t>
      </w:r>
      <w:r w:rsidR="00ED1EB0" w:rsidRPr="0088005F">
        <w:rPr>
          <w:rFonts w:ascii="Times New Roman" w:hAnsi="Times New Roman"/>
          <w:sz w:val="24"/>
          <w:szCs w:val="24"/>
        </w:rPr>
        <w:t xml:space="preserve"> миллионов</w:t>
      </w:r>
      <w:r w:rsidRPr="0088005F">
        <w:rPr>
          <w:rFonts w:ascii="Times New Roman" w:hAnsi="Times New Roman"/>
          <w:sz w:val="24"/>
          <w:szCs w:val="24"/>
        </w:rPr>
        <w:t>) рублей за каждый случай такого нарушения.</w:t>
      </w:r>
    </w:p>
    <w:p w14:paraId="1BB0D724" w14:textId="7875135B" w:rsidR="00AF72AC" w:rsidRPr="0088005F" w:rsidRDefault="00AF72AC" w:rsidP="00AF72AC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>В случае нарушения Исполнителем на Эксплуатационной Стадии обязательства по предоставлению отчетности о выполнении закупок у субъектов</w:t>
      </w:r>
      <w:proofErr w:type="gramEnd"/>
      <w:r w:rsidRPr="0088005F">
        <w:rPr>
          <w:rFonts w:ascii="Times New Roman" w:hAnsi="Times New Roman"/>
          <w:sz w:val="24"/>
          <w:szCs w:val="24"/>
        </w:rPr>
        <w:t xml:space="preserve"> малого и среднего предпринимательства, занятых в производственной сфере, в порядке и на условиях предусмотренной п.9. ст.1.5. Соглашения, Исполнитель уплачивает Государственной Компании Неустойку в размере 10 000 (десяти тысяч) рублей за каждый день просрочки исполнения указанного обязательства.</w:t>
      </w:r>
    </w:p>
    <w:p w14:paraId="56F73109" w14:textId="704E190B" w:rsidR="00CD6E84" w:rsidRPr="0088005F" w:rsidRDefault="00CD6E84" w:rsidP="00D80D8D">
      <w:pPr>
        <w:pStyle w:val="13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005F">
        <w:rPr>
          <w:rFonts w:ascii="Times New Roman" w:hAnsi="Times New Roman"/>
          <w:sz w:val="24"/>
          <w:szCs w:val="24"/>
        </w:rPr>
        <w:t xml:space="preserve">В случае нарушения Государственной Компанией установленных в Соглашении сроков оплаты Текущего Эксплуатационного Платежа, </w:t>
      </w:r>
      <w:r w:rsidR="004A1EF3" w:rsidRPr="0088005F">
        <w:rPr>
          <w:rFonts w:ascii="Times New Roman" w:hAnsi="Times New Roman"/>
          <w:sz w:val="24"/>
          <w:szCs w:val="24"/>
        </w:rPr>
        <w:t>Общего Платежа на Ремонт</w:t>
      </w:r>
      <w:r w:rsidRPr="0088005F">
        <w:rPr>
          <w:rFonts w:ascii="Times New Roman" w:hAnsi="Times New Roman"/>
          <w:sz w:val="24"/>
          <w:szCs w:val="24"/>
        </w:rPr>
        <w:t xml:space="preserve">, </w:t>
      </w:r>
      <w:r w:rsidR="004A1EF3" w:rsidRPr="0088005F">
        <w:rPr>
          <w:rFonts w:ascii="Times New Roman" w:hAnsi="Times New Roman"/>
          <w:sz w:val="24"/>
          <w:szCs w:val="24"/>
        </w:rPr>
        <w:t>Инвестиционных Платежей</w:t>
      </w:r>
      <w:r w:rsidR="00E0312C" w:rsidRPr="0088005F">
        <w:rPr>
          <w:rFonts w:ascii="Times New Roman" w:hAnsi="Times New Roman"/>
          <w:sz w:val="24"/>
          <w:szCs w:val="24"/>
        </w:rPr>
        <w:t>,</w:t>
      </w:r>
      <w:r w:rsidR="004A1EF3" w:rsidRPr="0088005F">
        <w:rPr>
          <w:rFonts w:ascii="Times New Roman" w:hAnsi="Times New Roman"/>
          <w:sz w:val="24"/>
          <w:szCs w:val="24"/>
        </w:rPr>
        <w:t xml:space="preserve"> </w:t>
      </w:r>
      <w:r w:rsidRPr="0088005F">
        <w:rPr>
          <w:rFonts w:ascii="Times New Roman" w:hAnsi="Times New Roman"/>
          <w:sz w:val="24"/>
          <w:szCs w:val="24"/>
        </w:rPr>
        <w:t xml:space="preserve">Государственная Компания уплачивает Исполнителю Неустойку в размере </w:t>
      </w:r>
      <w:r w:rsidR="00804297" w:rsidRPr="0088005F">
        <w:rPr>
          <w:rFonts w:ascii="Times New Roman" w:hAnsi="Times New Roman"/>
          <w:sz w:val="24"/>
          <w:szCs w:val="24"/>
        </w:rPr>
        <w:t>1</w:t>
      </w:r>
      <w:r w:rsidRPr="0088005F">
        <w:rPr>
          <w:rFonts w:ascii="Times New Roman" w:hAnsi="Times New Roman"/>
          <w:sz w:val="24"/>
          <w:szCs w:val="24"/>
        </w:rPr>
        <w:t xml:space="preserve">/365 учетной ставки Центрального Банка России от неоплаченной суммы за каждый день просрочки после истечения </w:t>
      </w:r>
      <w:r w:rsidR="00E0312C" w:rsidRPr="0088005F">
        <w:rPr>
          <w:rFonts w:ascii="Times New Roman" w:hAnsi="Times New Roman"/>
          <w:sz w:val="24"/>
          <w:szCs w:val="24"/>
        </w:rPr>
        <w:t>90</w:t>
      </w:r>
      <w:r w:rsidRPr="0088005F">
        <w:rPr>
          <w:rFonts w:ascii="Times New Roman" w:hAnsi="Times New Roman"/>
          <w:sz w:val="24"/>
          <w:szCs w:val="24"/>
        </w:rPr>
        <w:t xml:space="preserve"> (</w:t>
      </w:r>
      <w:r w:rsidR="00E0312C" w:rsidRPr="0088005F">
        <w:rPr>
          <w:rFonts w:ascii="Times New Roman" w:hAnsi="Times New Roman"/>
          <w:sz w:val="24"/>
          <w:szCs w:val="24"/>
        </w:rPr>
        <w:t>девяноста</w:t>
      </w:r>
      <w:r w:rsidRPr="0088005F">
        <w:rPr>
          <w:rFonts w:ascii="Times New Roman" w:hAnsi="Times New Roman"/>
          <w:sz w:val="24"/>
          <w:szCs w:val="24"/>
        </w:rPr>
        <w:t xml:space="preserve">) дней после наступления срока </w:t>
      </w:r>
      <w:r w:rsidR="00E0312C" w:rsidRPr="0088005F">
        <w:rPr>
          <w:rFonts w:ascii="Times New Roman" w:hAnsi="Times New Roman"/>
          <w:sz w:val="24"/>
          <w:szCs w:val="24"/>
        </w:rPr>
        <w:t>соответствующего</w:t>
      </w:r>
      <w:r w:rsidRPr="0088005F">
        <w:rPr>
          <w:rFonts w:ascii="Times New Roman" w:hAnsi="Times New Roman"/>
          <w:sz w:val="24"/>
          <w:szCs w:val="24"/>
        </w:rPr>
        <w:t xml:space="preserve"> </w:t>
      </w:r>
      <w:r w:rsidR="00E0312C" w:rsidRPr="0088005F">
        <w:rPr>
          <w:rFonts w:ascii="Times New Roman" w:hAnsi="Times New Roman"/>
          <w:sz w:val="24"/>
          <w:szCs w:val="24"/>
        </w:rPr>
        <w:t xml:space="preserve">неоплаченного </w:t>
      </w:r>
      <w:r w:rsidRPr="0088005F">
        <w:rPr>
          <w:rFonts w:ascii="Times New Roman" w:hAnsi="Times New Roman"/>
          <w:sz w:val="24"/>
          <w:szCs w:val="24"/>
        </w:rPr>
        <w:t>платежа.</w:t>
      </w:r>
      <w:proofErr w:type="gramEnd"/>
    </w:p>
    <w:p w14:paraId="3CCE0147" w14:textId="77777777" w:rsidR="00795DF0" w:rsidRPr="0088005F" w:rsidRDefault="00795DF0" w:rsidP="008E562F">
      <w:pPr>
        <w:pStyle w:val="13"/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13C427" w14:textId="77777777" w:rsidR="00795DF0" w:rsidRPr="0088005F" w:rsidRDefault="00795DF0" w:rsidP="008E562F">
      <w:pPr>
        <w:pStyle w:val="13"/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29"/>
        <w:gridCol w:w="4802"/>
      </w:tblGrid>
      <w:tr w:rsidR="0088005F" w:rsidRPr="0088005F" w14:paraId="25771403" w14:textId="77777777" w:rsidTr="008E562F">
        <w:tc>
          <w:tcPr>
            <w:tcW w:w="5229" w:type="dxa"/>
            <w:hideMark/>
          </w:tcPr>
          <w:p w14:paraId="7F58F151" w14:textId="77777777" w:rsidR="00795DF0" w:rsidRPr="003A12C5" w:rsidRDefault="00795DF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88005F">
              <w:rPr>
                <w:b/>
                <w:lang w:eastAsia="ar-SA"/>
              </w:rPr>
              <w:t>Государственная Компания</w:t>
            </w:r>
            <w:r w:rsidRPr="003A12C5">
              <w:rPr>
                <w:b/>
              </w:rPr>
              <w:t>:</w:t>
            </w:r>
          </w:p>
        </w:tc>
        <w:tc>
          <w:tcPr>
            <w:tcW w:w="4802" w:type="dxa"/>
            <w:hideMark/>
          </w:tcPr>
          <w:p w14:paraId="122EB8E0" w14:textId="77777777" w:rsidR="00795DF0" w:rsidRPr="0088005F" w:rsidRDefault="00795DF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rPrChange w:id="5" w:author="Автор" w:date="2015-12-23T18:07:00Z">
                  <w:rPr>
                    <w:rFonts w:eastAsia="Times New Roman"/>
                  </w:rPr>
                </w:rPrChange>
              </w:rPr>
            </w:pPr>
            <w:r w:rsidRPr="0088005F">
              <w:rPr>
                <w:b/>
                <w:rPrChange w:id="6" w:author="Автор" w:date="2015-12-23T18:07:00Z">
                  <w:rPr>
                    <w:b/>
                  </w:rPr>
                </w:rPrChange>
              </w:rPr>
              <w:t xml:space="preserve">Исполнитель:        </w:t>
            </w:r>
          </w:p>
        </w:tc>
      </w:tr>
      <w:tr w:rsidR="0088005F" w:rsidRPr="0088005F" w14:paraId="0D4B4D23" w14:textId="77777777" w:rsidTr="008E562F">
        <w:tc>
          <w:tcPr>
            <w:tcW w:w="5229" w:type="dxa"/>
          </w:tcPr>
          <w:p w14:paraId="64477820" w14:textId="77777777" w:rsidR="00795DF0" w:rsidRPr="0088005F" w:rsidRDefault="00795DF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rPrChange w:id="7" w:author="Автор" w:date="2015-12-23T18:07:00Z">
                  <w:rPr>
                    <w:rFonts w:eastAsia="Times New Roman"/>
                  </w:rPr>
                </w:rPrChange>
              </w:rPr>
            </w:pPr>
          </w:p>
          <w:p w14:paraId="24D856F1" w14:textId="77777777" w:rsidR="00795DF0" w:rsidRPr="0088005F" w:rsidRDefault="00795DF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rPrChange w:id="8" w:author="Автор" w:date="2015-12-23T18:07:00Z">
                  <w:rPr>
                    <w:rFonts w:eastAsia="Times New Roman"/>
                  </w:rPr>
                </w:rPrChange>
              </w:rPr>
            </w:pPr>
          </w:p>
        </w:tc>
        <w:tc>
          <w:tcPr>
            <w:tcW w:w="4802" w:type="dxa"/>
          </w:tcPr>
          <w:p w14:paraId="1A8C23EF" w14:textId="77777777" w:rsidR="00795DF0" w:rsidRPr="0088005F" w:rsidRDefault="00795DF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rPrChange w:id="9" w:author="Автор" w:date="2015-12-23T18:07:00Z">
                  <w:rPr>
                    <w:rFonts w:eastAsia="Times New Roman"/>
                  </w:rPr>
                </w:rPrChange>
              </w:rPr>
            </w:pPr>
          </w:p>
        </w:tc>
      </w:tr>
      <w:tr w:rsidR="00795DF0" w:rsidRPr="0088005F" w14:paraId="15F69B1A" w14:textId="77777777" w:rsidTr="008E562F">
        <w:tc>
          <w:tcPr>
            <w:tcW w:w="5229" w:type="dxa"/>
            <w:hideMark/>
          </w:tcPr>
          <w:p w14:paraId="1CDAEBDE" w14:textId="77777777" w:rsidR="00795DF0" w:rsidRPr="0088005F" w:rsidRDefault="00795DF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rFonts w:eastAsia="Times New Roman"/>
                <w:rPrChange w:id="10" w:author="Автор" w:date="2015-12-23T18:07:00Z">
                  <w:rPr>
                    <w:rFonts w:eastAsia="Times New Roman"/>
                  </w:rPr>
                </w:rPrChange>
              </w:rPr>
            </w:pPr>
            <w:r w:rsidRPr="0088005F">
              <w:rPr>
                <w:rPrChange w:id="11" w:author="Автор" w:date="2015-12-23T18:07:00Z">
                  <w:rPr/>
                </w:rPrChange>
              </w:rPr>
              <w:t xml:space="preserve">____________________ </w:t>
            </w:r>
          </w:p>
          <w:p w14:paraId="15976750" w14:textId="77777777" w:rsidR="00795DF0" w:rsidRPr="0088005F" w:rsidRDefault="00795DF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rPrChange w:id="12" w:author="Автор" w:date="2015-12-23T18:07:00Z">
                  <w:rPr>
                    <w:rFonts w:eastAsia="Times New Roman"/>
                  </w:rPr>
                </w:rPrChange>
              </w:rPr>
            </w:pPr>
            <w:r w:rsidRPr="0088005F">
              <w:rPr>
                <w:rPrChange w:id="13" w:author="Автор" w:date="2015-12-23T18:07:00Z">
                  <w:rPr/>
                </w:rPrChange>
              </w:rPr>
              <w:t xml:space="preserve">М.П.                         </w:t>
            </w:r>
          </w:p>
        </w:tc>
        <w:tc>
          <w:tcPr>
            <w:tcW w:w="4802" w:type="dxa"/>
            <w:hideMark/>
          </w:tcPr>
          <w:p w14:paraId="6C631C5C" w14:textId="77777777" w:rsidR="00795DF0" w:rsidRPr="0088005F" w:rsidRDefault="00795DF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rFonts w:eastAsia="Times New Roman"/>
                <w:rPrChange w:id="14" w:author="Автор" w:date="2015-12-23T18:07:00Z">
                  <w:rPr>
                    <w:rFonts w:eastAsia="Times New Roman"/>
                  </w:rPr>
                </w:rPrChange>
              </w:rPr>
            </w:pPr>
            <w:r w:rsidRPr="0088005F">
              <w:rPr>
                <w:rPrChange w:id="15" w:author="Автор" w:date="2015-12-23T18:07:00Z">
                  <w:rPr/>
                </w:rPrChange>
              </w:rPr>
              <w:t xml:space="preserve">____________________ </w:t>
            </w:r>
          </w:p>
          <w:p w14:paraId="3143ED62" w14:textId="77777777" w:rsidR="00795DF0" w:rsidRPr="0088005F" w:rsidRDefault="00795DF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rPrChange w:id="16" w:author="Автор" w:date="2015-12-23T18:07:00Z">
                  <w:rPr>
                    <w:rFonts w:eastAsia="Times New Roman"/>
                  </w:rPr>
                </w:rPrChange>
              </w:rPr>
            </w:pPr>
            <w:r w:rsidRPr="0088005F">
              <w:rPr>
                <w:rPrChange w:id="17" w:author="Автор" w:date="2015-12-23T18:07:00Z">
                  <w:rPr/>
                </w:rPrChange>
              </w:rPr>
              <w:t xml:space="preserve">М.П.                         </w:t>
            </w:r>
          </w:p>
        </w:tc>
      </w:tr>
    </w:tbl>
    <w:p w14:paraId="30A8E766" w14:textId="77777777" w:rsidR="00795DF0" w:rsidRPr="0088005F" w:rsidRDefault="00795DF0">
      <w:pPr>
        <w:pStyle w:val="13"/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  <w:rPrChange w:id="18" w:author="Автор" w:date="2015-12-23T18:07:00Z">
            <w:rPr>
              <w:rFonts w:ascii="Times New Roman" w:hAnsi="Times New Roman"/>
              <w:sz w:val="24"/>
              <w:szCs w:val="24"/>
            </w:rPr>
          </w:rPrChange>
        </w:rPr>
      </w:pPr>
    </w:p>
    <w:sectPr w:rsidR="00795DF0" w:rsidRPr="0088005F" w:rsidSect="008E56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99432" w14:textId="77777777" w:rsidR="00E35F81" w:rsidRDefault="00E35F81" w:rsidP="008B60D1">
      <w:r>
        <w:separator/>
      </w:r>
    </w:p>
  </w:endnote>
  <w:endnote w:type="continuationSeparator" w:id="0">
    <w:p w14:paraId="0B3FD33A" w14:textId="77777777" w:rsidR="00E35F81" w:rsidRDefault="00E35F81" w:rsidP="008B60D1">
      <w:r>
        <w:continuationSeparator/>
      </w:r>
    </w:p>
  </w:endnote>
  <w:endnote w:type="continuationNotice" w:id="1">
    <w:p w14:paraId="7CA478C3" w14:textId="77777777" w:rsidR="00E35F81" w:rsidRDefault="00E35F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DGCLK+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1F798" w14:textId="77777777" w:rsidR="00455014" w:rsidRDefault="0045501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F4D4E" w14:textId="77777777" w:rsidR="00FE4011" w:rsidRDefault="00A41FF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A12C5">
      <w:rPr>
        <w:noProof/>
      </w:rPr>
      <w:t>14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37C16" w14:textId="77777777" w:rsidR="00455014" w:rsidRDefault="004550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C06C3" w14:textId="77777777" w:rsidR="00E35F81" w:rsidRDefault="00E35F81" w:rsidP="008B60D1">
      <w:r>
        <w:separator/>
      </w:r>
    </w:p>
  </w:footnote>
  <w:footnote w:type="continuationSeparator" w:id="0">
    <w:p w14:paraId="0E788A64" w14:textId="77777777" w:rsidR="00E35F81" w:rsidRDefault="00E35F81" w:rsidP="008B60D1">
      <w:r>
        <w:continuationSeparator/>
      </w:r>
    </w:p>
  </w:footnote>
  <w:footnote w:type="continuationNotice" w:id="1">
    <w:p w14:paraId="20D88B3E" w14:textId="77777777" w:rsidR="00E35F81" w:rsidRDefault="00E35F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895CA" w14:textId="77777777" w:rsidR="00455014" w:rsidRDefault="0045501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EEE6A" w14:textId="580B8C80" w:rsidR="00455014" w:rsidRDefault="00455014" w:rsidP="00455014">
    <w:pPr>
      <w:pStyle w:val="a9"/>
      <w:jc w:val="both"/>
    </w:pPr>
    <w:r>
      <w:rPr>
        <w:sz w:val="20"/>
        <w:szCs w:val="20"/>
      </w:rPr>
      <w:t>ПРОЕКТ</w:t>
    </w:r>
    <w:r w:rsidRPr="0088005F"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TIME \@ "yyyy-MM-dd" </w:instrText>
    </w:r>
    <w:r>
      <w:rPr>
        <w:sz w:val="20"/>
        <w:szCs w:val="20"/>
      </w:rPr>
      <w:fldChar w:fldCharType="separate"/>
    </w:r>
    <w:r w:rsidR="003A12C5">
      <w:rPr>
        <w:noProof/>
        <w:sz w:val="20"/>
        <w:szCs w:val="20"/>
      </w:rPr>
      <w:t>2015-12-23</w:t>
    </w:r>
    <w:r>
      <w:rPr>
        <w:sz w:val="20"/>
        <w:szCs w:val="20"/>
      </w:rPr>
      <w:fldChar w:fldCharType="end"/>
    </w:r>
    <w:r w:rsidRPr="0031095D">
      <w:rPr>
        <w:sz w:val="20"/>
        <w:szCs w:val="20"/>
      </w:rPr>
      <w:t>/</w:t>
    </w:r>
    <w:r>
      <w:rPr>
        <w:sz w:val="20"/>
        <w:szCs w:val="20"/>
      </w:rPr>
      <w:t>Скоростная автомобильная дорога М-11 км 58 – км 684 (1 этап км 58 – км 97, 2 этап км 97 – км 149)/ Приложение № 22 «Неустойки»</w:t>
    </w:r>
  </w:p>
  <w:p w14:paraId="1AF9690E" w14:textId="77777777" w:rsidR="00F26795" w:rsidRDefault="00F2679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7ACE9" w14:textId="0BF5656B" w:rsidR="00455014" w:rsidRDefault="00455014" w:rsidP="00455014">
    <w:pPr>
      <w:pStyle w:val="a9"/>
      <w:jc w:val="both"/>
    </w:pPr>
    <w:r>
      <w:rPr>
        <w:sz w:val="20"/>
        <w:szCs w:val="20"/>
      </w:rPr>
      <w:t>ПРОЕКТ</w:t>
    </w:r>
    <w:r w:rsidRPr="0088005F"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TIME \@ "yyyy-MM-dd" </w:instrText>
    </w:r>
    <w:r>
      <w:rPr>
        <w:sz w:val="20"/>
        <w:szCs w:val="20"/>
      </w:rPr>
      <w:fldChar w:fldCharType="separate"/>
    </w:r>
    <w:ins w:id="19" w:author="Автор" w:date="2015-12-23T18:07:00Z">
      <w:r w:rsidR="003A12C5">
        <w:rPr>
          <w:noProof/>
          <w:sz w:val="20"/>
          <w:szCs w:val="20"/>
        </w:rPr>
        <w:t>2015-12-23</w:t>
      </w:r>
    </w:ins>
    <w:del w:id="20" w:author="Автор" w:date="2015-12-23T18:07:00Z">
      <w:r w:rsidDel="003A12C5">
        <w:rPr>
          <w:noProof/>
          <w:sz w:val="20"/>
          <w:szCs w:val="20"/>
        </w:rPr>
        <w:delText>2015-12-21</w:delText>
      </w:r>
    </w:del>
    <w:r>
      <w:rPr>
        <w:sz w:val="20"/>
        <w:szCs w:val="20"/>
      </w:rPr>
      <w:fldChar w:fldCharType="end"/>
    </w:r>
    <w:r w:rsidRPr="0088005F">
      <w:rPr>
        <w:sz w:val="20"/>
        <w:szCs w:val="20"/>
      </w:rPr>
      <w:t>/</w:t>
    </w:r>
    <w:r>
      <w:rPr>
        <w:sz w:val="20"/>
        <w:szCs w:val="20"/>
      </w:rPr>
      <w:t>Скоростная автомобильная дорога М-11 км 58 – км 684 (1 этап км 58 – км 97, 2 этап км 97 – км 149)/ Приложение № 22 «Неустойки»</w:t>
    </w:r>
  </w:p>
  <w:p w14:paraId="336D1B95" w14:textId="77777777" w:rsidR="00FE4011" w:rsidRDefault="00FE401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84899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CB74A7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492"/>
        </w:tabs>
        <w:ind w:left="1572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350"/>
        </w:tabs>
        <w:ind w:left="143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b w:val="0"/>
      </w:rPr>
    </w:lvl>
  </w:abstractNum>
  <w:abstractNum w:abstractNumId="2">
    <w:nsid w:val="009E4EB3"/>
    <w:multiLevelType w:val="multilevel"/>
    <w:tmpl w:val="64FEDCA0"/>
    <w:lvl w:ilvl="0">
      <w:start w:val="2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18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3">
    <w:nsid w:val="00B84D55"/>
    <w:multiLevelType w:val="multilevel"/>
    <w:tmpl w:val="EDC4F8B6"/>
    <w:lvl w:ilvl="0">
      <w:start w:val="1"/>
      <w:numFmt w:val="bullet"/>
      <w:lvlRestart w:val="0"/>
      <w:pStyle w:val="dashbullet3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BE66A1"/>
    <w:multiLevelType w:val="multilevel"/>
    <w:tmpl w:val="1D8A8326"/>
    <w:lvl w:ilvl="0">
      <w:start w:val="1"/>
      <w:numFmt w:val="upperLetter"/>
      <w:pStyle w:val="UCAlpha1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48645C"/>
    <w:multiLevelType w:val="multilevel"/>
    <w:tmpl w:val="472A8406"/>
    <w:lvl w:ilvl="0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47180F"/>
    <w:multiLevelType w:val="multilevel"/>
    <w:tmpl w:val="F2B821CE"/>
    <w:lvl w:ilvl="0">
      <w:start w:val="1"/>
      <w:numFmt w:val="bullet"/>
      <w:pStyle w:val="bullet1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686A42"/>
    <w:multiLevelType w:val="hybridMultilevel"/>
    <w:tmpl w:val="50F68624"/>
    <w:lvl w:ilvl="0" w:tplc="0419001B">
      <w:start w:val="1"/>
      <w:numFmt w:val="lowerRoman"/>
      <w:lvlText w:val="(%1)"/>
      <w:lvlJc w:val="left"/>
      <w:pPr>
        <w:ind w:left="19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6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  <w:rPr>
        <w:rFonts w:cs="Times New Roman"/>
      </w:rPr>
    </w:lvl>
  </w:abstractNum>
  <w:abstractNum w:abstractNumId="8">
    <w:nsid w:val="1134323D"/>
    <w:multiLevelType w:val="multilevel"/>
    <w:tmpl w:val="ED1A7EEE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9">
    <w:nsid w:val="116B7A43"/>
    <w:multiLevelType w:val="multilevel"/>
    <w:tmpl w:val="6D0CDEFA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/>
      </w:pPr>
      <w:rPr>
        <w:rFonts w:cs="Times New Roman" w:hint="default"/>
      </w:rPr>
    </w:lvl>
  </w:abstractNum>
  <w:abstractNum w:abstractNumId="10">
    <w:nsid w:val="171F471C"/>
    <w:multiLevelType w:val="multilevel"/>
    <w:tmpl w:val="B4B4DAC8"/>
    <w:lvl w:ilvl="0">
      <w:start w:val="1"/>
      <w:numFmt w:val="bullet"/>
      <w:lvlRestart w:val="0"/>
      <w:pStyle w:val="dashbullet6"/>
      <w:lvlText w:val="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3574CD"/>
    <w:multiLevelType w:val="singleLevel"/>
    <w:tmpl w:val="A42A8854"/>
    <w:lvl w:ilvl="0">
      <w:start w:val="1"/>
      <w:numFmt w:val="lowerLetter"/>
      <w:pStyle w:val="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12">
    <w:nsid w:val="1993488D"/>
    <w:multiLevelType w:val="hybridMultilevel"/>
    <w:tmpl w:val="F80A5AFC"/>
    <w:lvl w:ilvl="0" w:tplc="0419001B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1B">
      <w:start w:val="1"/>
      <w:numFmt w:val="lowerRoman"/>
      <w:lvlText w:val="(%4)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6F3E72"/>
    <w:multiLevelType w:val="hybridMultilevel"/>
    <w:tmpl w:val="C8261016"/>
    <w:lvl w:ilvl="0" w:tplc="0419001B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A7076FE"/>
    <w:multiLevelType w:val="hybridMultilevel"/>
    <w:tmpl w:val="99167C02"/>
    <w:lvl w:ilvl="0" w:tplc="0419001B">
      <w:start w:val="1"/>
      <w:numFmt w:val="lowerRoman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C0A52BA"/>
    <w:multiLevelType w:val="multilevel"/>
    <w:tmpl w:val="F5103290"/>
    <w:lvl w:ilvl="0">
      <w:start w:val="1"/>
      <w:numFmt w:val="bullet"/>
      <w:pStyle w:val="bullet5"/>
      <w:lvlText w:val="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E962417"/>
    <w:multiLevelType w:val="multilevel"/>
    <w:tmpl w:val="6726A69C"/>
    <w:lvl w:ilvl="0">
      <w:start w:val="1"/>
      <w:numFmt w:val="bullet"/>
      <w:lvlRestart w:val="0"/>
      <w:pStyle w:val="dashbullet4"/>
      <w:lvlText w:val="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F8C6E29"/>
    <w:multiLevelType w:val="multilevel"/>
    <w:tmpl w:val="F41EE98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20F75DBA"/>
    <w:multiLevelType w:val="multilevel"/>
    <w:tmpl w:val="FCDC50EA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MS Mincho" w:cs="Times New Roman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eastAsia="MS Mincho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0" w:hanging="720"/>
      </w:pPr>
      <w:rPr>
        <w:rFonts w:eastAsia="MS Mincho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950" w:hanging="720"/>
      </w:pPr>
      <w:rPr>
        <w:rFonts w:eastAsia="MS Mincho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20" w:hanging="1080"/>
      </w:pPr>
      <w:rPr>
        <w:rFonts w:eastAsia="MS Mincho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130" w:hanging="1080"/>
      </w:pPr>
      <w:rPr>
        <w:rFonts w:eastAsia="MS Mincho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00" w:hanging="1440"/>
      </w:pPr>
      <w:rPr>
        <w:rFonts w:eastAsia="MS Mincho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310" w:hanging="1440"/>
      </w:pPr>
      <w:rPr>
        <w:rFonts w:eastAsia="MS Mincho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080" w:hanging="1800"/>
      </w:pPr>
      <w:rPr>
        <w:rFonts w:eastAsia="MS Mincho" w:cs="Times New Roman" w:hint="default"/>
        <w:color w:val="000000"/>
      </w:rPr>
    </w:lvl>
  </w:abstractNum>
  <w:abstractNum w:abstractNumId="19">
    <w:nsid w:val="22F708B8"/>
    <w:multiLevelType w:val="multilevel"/>
    <w:tmpl w:val="7136C3A2"/>
    <w:lvl w:ilvl="0">
      <w:start w:val="1"/>
      <w:numFmt w:val="upperRoman"/>
      <w:pStyle w:val="UCRoman1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3971282"/>
    <w:multiLevelType w:val="multilevel"/>
    <w:tmpl w:val="7F60E90A"/>
    <w:lvl w:ilvl="0">
      <w:start w:val="1"/>
      <w:numFmt w:val="upperLetter"/>
      <w:pStyle w:val="UCAlpha4"/>
      <w:lvlText w:val="%1."/>
      <w:lvlJc w:val="left"/>
      <w:pPr>
        <w:tabs>
          <w:tab w:val="num" w:pos="2608"/>
        </w:tabs>
        <w:ind w:left="2608" w:hanging="567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4335E9A"/>
    <w:multiLevelType w:val="multilevel"/>
    <w:tmpl w:val="D6981FBE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0"/>
        </w:tabs>
        <w:ind w:left="900" w:hanging="540"/>
      </w:pPr>
      <w:rPr>
        <w:rFonts w:cs="Times New Roman" w:hint="default"/>
      </w:rPr>
    </w:lvl>
    <w:lvl w:ilvl="2">
      <w:start w:val="4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27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2">
    <w:nsid w:val="25E6172F"/>
    <w:multiLevelType w:val="singleLevel"/>
    <w:tmpl w:val="808E3F52"/>
    <w:lvl w:ilvl="0">
      <w:start w:val="1"/>
      <w:numFmt w:val="lowerLetter"/>
      <w:pStyle w:val="Ta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3">
    <w:nsid w:val="2DB77B4B"/>
    <w:multiLevelType w:val="singleLevel"/>
    <w:tmpl w:val="30D250C2"/>
    <w:lvl w:ilvl="0">
      <w:start w:val="1"/>
      <w:numFmt w:val="bullet"/>
      <w:pStyle w:val="1"/>
      <w:lvlText w:val="–"/>
      <w:lvlJc w:val="left"/>
      <w:pPr>
        <w:tabs>
          <w:tab w:val="num" w:pos="1070"/>
        </w:tabs>
        <w:ind w:left="710"/>
      </w:pPr>
      <w:rPr>
        <w:rFonts w:ascii="Times New Roman" w:hAnsi="Times New Roman" w:hint="default"/>
      </w:rPr>
    </w:lvl>
  </w:abstractNum>
  <w:abstractNum w:abstractNumId="24">
    <w:nsid w:val="2EBE76E1"/>
    <w:multiLevelType w:val="multilevel"/>
    <w:tmpl w:val="10AC18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312103C0"/>
    <w:multiLevelType w:val="multilevel"/>
    <w:tmpl w:val="64FEDCA0"/>
    <w:lvl w:ilvl="0">
      <w:start w:val="2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18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26">
    <w:nsid w:val="34705D16"/>
    <w:multiLevelType w:val="singleLevel"/>
    <w:tmpl w:val="423EA7EA"/>
    <w:lvl w:ilvl="0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27">
    <w:nsid w:val="34795540"/>
    <w:multiLevelType w:val="multilevel"/>
    <w:tmpl w:val="E2A2EEDE"/>
    <w:lvl w:ilvl="0">
      <w:start w:val="1"/>
      <w:numFmt w:val="bullet"/>
      <w:lvlRestart w:val="0"/>
      <w:pStyle w:val="dashbullet2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4A5631E"/>
    <w:multiLevelType w:val="multilevel"/>
    <w:tmpl w:val="55FE67EA"/>
    <w:lvl w:ilvl="0">
      <w:start w:val="1"/>
      <w:numFmt w:val="upperLetter"/>
      <w:pStyle w:val="UCAlpha2"/>
      <w:lvlText w:val="%1."/>
      <w:lvlJc w:val="left"/>
      <w:pPr>
        <w:tabs>
          <w:tab w:val="num" w:pos="1361"/>
        </w:tabs>
        <w:ind w:left="1361" w:hanging="681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5734564"/>
    <w:multiLevelType w:val="multilevel"/>
    <w:tmpl w:val="486E2B52"/>
    <w:lvl w:ilvl="0">
      <w:start w:val="1"/>
      <w:numFmt w:val="bullet"/>
      <w:lvlRestart w:val="0"/>
      <w:pStyle w:val="dashbullet5"/>
      <w:lvlText w:val="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73647CF"/>
    <w:multiLevelType w:val="multilevel"/>
    <w:tmpl w:val="49A8247C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eastAsia="MS Mincho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eastAsia="MS Mincho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eastAsia="MS Mincho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eastAsia="MS Mincho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eastAsia="MS Mincho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eastAsia="MS Mincho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eastAsia="MS Mincho" w:cs="Times New Roman" w:hint="default"/>
        <w:color w:val="000000"/>
      </w:rPr>
    </w:lvl>
  </w:abstractNum>
  <w:abstractNum w:abstractNumId="31">
    <w:nsid w:val="37E21890"/>
    <w:multiLevelType w:val="multilevel"/>
    <w:tmpl w:val="B0AE9C20"/>
    <w:lvl w:ilvl="0">
      <w:start w:val="1"/>
      <w:numFmt w:val="decimal"/>
      <w:pStyle w:val="TC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361"/>
        </w:tabs>
        <w:ind w:left="1361" w:hanging="681"/>
      </w:pPr>
      <w:rPr>
        <w:rFonts w:cs="Times New Roman"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3">
      <w:start w:val="1"/>
      <w:numFmt w:val="upperLetter"/>
      <w:lvlText w:val="(%4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cs="Times New Roman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>
    <w:nsid w:val="386006ED"/>
    <w:multiLevelType w:val="singleLevel"/>
    <w:tmpl w:val="D958BF3C"/>
    <w:name w:val="MyList1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3">
    <w:nsid w:val="3E143F13"/>
    <w:multiLevelType w:val="multilevel"/>
    <w:tmpl w:val="F39AE256"/>
    <w:lvl w:ilvl="0">
      <w:start w:val="1"/>
      <w:numFmt w:val="none"/>
      <w:lvlRestart w:val="0"/>
      <w:pStyle w:val="CMSHead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pStyle w:val="CMSHeadL9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34">
    <w:nsid w:val="3FBC403A"/>
    <w:multiLevelType w:val="multilevel"/>
    <w:tmpl w:val="47A293BC"/>
    <w:lvl w:ilvl="0">
      <w:start w:val="1"/>
      <w:numFmt w:val="upperLetter"/>
      <w:pStyle w:val="UCAlpha5"/>
      <w:lvlText w:val="%1."/>
      <w:lvlJc w:val="left"/>
      <w:pPr>
        <w:tabs>
          <w:tab w:val="num" w:pos="3288"/>
        </w:tabs>
        <w:ind w:left="3288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4B043D2"/>
    <w:multiLevelType w:val="multilevel"/>
    <w:tmpl w:val="91F014EA"/>
    <w:lvl w:ilvl="0">
      <w:start w:val="1"/>
      <w:numFmt w:val="decimal"/>
      <w:lvlRestart w:val="0"/>
      <w:pStyle w:val="alpha2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568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36">
    <w:nsid w:val="45B43E4C"/>
    <w:multiLevelType w:val="multilevel"/>
    <w:tmpl w:val="4FFC0982"/>
    <w:lvl w:ilvl="0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B3A3906"/>
    <w:multiLevelType w:val="multilevel"/>
    <w:tmpl w:val="90406ED2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B3F78E3"/>
    <w:multiLevelType w:val="multilevel"/>
    <w:tmpl w:val="7EE6D38A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D143E16"/>
    <w:multiLevelType w:val="multilevel"/>
    <w:tmpl w:val="91F014E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36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40">
    <w:nsid w:val="4E6241A8"/>
    <w:multiLevelType w:val="multilevel"/>
    <w:tmpl w:val="BDF028F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1">
    <w:nsid w:val="4E6D7BFA"/>
    <w:multiLevelType w:val="singleLevel"/>
    <w:tmpl w:val="505E74CC"/>
    <w:lvl w:ilvl="0">
      <w:start w:val="1"/>
      <w:numFmt w:val="lowerLetter"/>
      <w:pStyle w:val="alpha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42">
    <w:nsid w:val="4EB12845"/>
    <w:multiLevelType w:val="multilevel"/>
    <w:tmpl w:val="FF5ADAA6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824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43">
    <w:nsid w:val="512A7C3C"/>
    <w:multiLevelType w:val="singleLevel"/>
    <w:tmpl w:val="FE1E5106"/>
    <w:lvl w:ilvl="0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44">
    <w:nsid w:val="53564362"/>
    <w:multiLevelType w:val="multilevel"/>
    <w:tmpl w:val="91F014E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568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45">
    <w:nsid w:val="55F728E2"/>
    <w:multiLevelType w:val="multilevel"/>
    <w:tmpl w:val="F3444272"/>
    <w:lvl w:ilvl="0">
      <w:start w:val="1"/>
      <w:numFmt w:val="upperRoman"/>
      <w:pStyle w:val="UCRoman2"/>
      <w:lvlText w:val="%1."/>
      <w:lvlJc w:val="left"/>
      <w:pPr>
        <w:tabs>
          <w:tab w:val="num" w:pos="1361"/>
        </w:tabs>
        <w:ind w:left="1361" w:hanging="681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6140133"/>
    <w:multiLevelType w:val="multilevel"/>
    <w:tmpl w:val="734CC38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Roman"/>
      <w:lvlText w:val="(%2)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>
    <w:nsid w:val="56E26FEF"/>
    <w:multiLevelType w:val="singleLevel"/>
    <w:tmpl w:val="1528E1F6"/>
    <w:lvl w:ilvl="0">
      <w:start w:val="1"/>
      <w:numFmt w:val="lowerRoman"/>
      <w:pStyle w:val="roman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48">
    <w:nsid w:val="59184675"/>
    <w:multiLevelType w:val="multilevel"/>
    <w:tmpl w:val="7ADCA620"/>
    <w:lvl w:ilvl="0">
      <w:start w:val="1"/>
      <w:numFmt w:val="bullet"/>
      <w:lvlRestart w:val="0"/>
      <w:pStyle w:val="dashbullet1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00005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AF711EC"/>
    <w:multiLevelType w:val="singleLevel"/>
    <w:tmpl w:val="0A000702"/>
    <w:lvl w:ilvl="0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0">
    <w:nsid w:val="5C6F504A"/>
    <w:multiLevelType w:val="multilevel"/>
    <w:tmpl w:val="252C5676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9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1">
    <w:nsid w:val="5F9C37DE"/>
    <w:multiLevelType w:val="hybridMultilevel"/>
    <w:tmpl w:val="EFB0ECAE"/>
    <w:lvl w:ilvl="0" w:tplc="2D08D08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5FCB4379"/>
    <w:multiLevelType w:val="multilevel"/>
    <w:tmpl w:val="42201EEE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0AE3A22"/>
    <w:multiLevelType w:val="multilevel"/>
    <w:tmpl w:val="608AE5B4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2215270"/>
    <w:multiLevelType w:val="singleLevel"/>
    <w:tmpl w:val="678CE62E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5">
    <w:nsid w:val="63895A92"/>
    <w:multiLevelType w:val="singleLevel"/>
    <w:tmpl w:val="8BA4A672"/>
    <w:lvl w:ilvl="0">
      <w:start w:val="1"/>
      <w:numFmt w:val="bullet"/>
      <w:pStyle w:val="10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56">
    <w:nsid w:val="64C47EA1"/>
    <w:multiLevelType w:val="singleLevel"/>
    <w:tmpl w:val="4ED25F90"/>
    <w:lvl w:ilvl="0">
      <w:start w:val="1"/>
      <w:numFmt w:val="lowerRoman"/>
      <w:pStyle w:val="Tableroman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57">
    <w:nsid w:val="663B2104"/>
    <w:multiLevelType w:val="multilevel"/>
    <w:tmpl w:val="5002B440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900" w:hanging="54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27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58">
    <w:nsid w:val="6A7F67AA"/>
    <w:multiLevelType w:val="multilevel"/>
    <w:tmpl w:val="3BC085E0"/>
    <w:lvl w:ilvl="0">
      <w:start w:val="1"/>
      <w:numFmt w:val="upperLetter"/>
      <w:pStyle w:val="UCAlpha3"/>
      <w:lvlText w:val="%1."/>
      <w:lvlJc w:val="left"/>
      <w:pPr>
        <w:tabs>
          <w:tab w:val="num" w:pos="2041"/>
        </w:tabs>
        <w:ind w:left="2041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B1D1232"/>
    <w:multiLevelType w:val="multilevel"/>
    <w:tmpl w:val="893419B0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60">
    <w:nsid w:val="6B502D22"/>
    <w:multiLevelType w:val="multilevel"/>
    <w:tmpl w:val="4E6634FA"/>
    <w:lvl w:ilvl="0">
      <w:start w:val="27"/>
      <w:numFmt w:val="lowerLetter"/>
      <w:pStyle w:val="dou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BEA4D3C"/>
    <w:multiLevelType w:val="multilevel"/>
    <w:tmpl w:val="691A8CA6"/>
    <w:lvl w:ilvl="0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1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6C5255B9"/>
    <w:multiLevelType w:val="singleLevel"/>
    <w:tmpl w:val="829C2C9E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63">
    <w:nsid w:val="6CF257DF"/>
    <w:multiLevelType w:val="multilevel"/>
    <w:tmpl w:val="6B2E4D5A"/>
    <w:lvl w:ilvl="0">
      <w:start w:val="1"/>
      <w:numFmt w:val="bullet"/>
      <w:pStyle w:val="Table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169173D"/>
    <w:multiLevelType w:val="singleLevel"/>
    <w:tmpl w:val="98A452C2"/>
    <w:lvl w:ilvl="0">
      <w:start w:val="1"/>
      <w:numFmt w:val="lowerLetter"/>
      <w:lvlText w:val="(%1)"/>
      <w:lvlJc w:val="left"/>
      <w:pPr>
        <w:tabs>
          <w:tab w:val="num" w:pos="1361"/>
        </w:tabs>
        <w:ind w:left="1361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65">
    <w:nsid w:val="73455C00"/>
    <w:multiLevelType w:val="singleLevel"/>
    <w:tmpl w:val="04126620"/>
    <w:lvl w:ilvl="0">
      <w:start w:val="1"/>
      <w:numFmt w:val="lowerRoman"/>
      <w:pStyle w:val="roman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66">
    <w:nsid w:val="785A5B88"/>
    <w:multiLevelType w:val="singleLevel"/>
    <w:tmpl w:val="DD1E70B6"/>
    <w:lvl w:ilvl="0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67">
    <w:nsid w:val="7911645B"/>
    <w:multiLevelType w:val="hybridMultilevel"/>
    <w:tmpl w:val="9AAE709C"/>
    <w:lvl w:ilvl="0" w:tplc="0419001B">
      <w:start w:val="1"/>
      <w:numFmt w:val="lowerRoman"/>
      <w:lvlText w:val="(%1)"/>
      <w:lvlJc w:val="left"/>
      <w:pPr>
        <w:ind w:left="19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6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3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1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  <w:rPr>
        <w:rFonts w:cs="Times New Roman"/>
      </w:rPr>
    </w:lvl>
  </w:abstractNum>
  <w:abstractNum w:abstractNumId="68">
    <w:nsid w:val="7ED04878"/>
    <w:multiLevelType w:val="multilevel"/>
    <w:tmpl w:val="CEBCB1C4"/>
    <w:lvl w:ilvl="0">
      <w:start w:val="1"/>
      <w:numFmt w:val="decimal"/>
      <w:lvlRestart w:val="0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 Bold" w:hAnsi="Arial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F216C48"/>
    <w:multiLevelType w:val="multilevel"/>
    <w:tmpl w:val="BCAA4D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42"/>
  </w:num>
  <w:num w:numId="4">
    <w:abstractNumId w:val="39"/>
  </w:num>
  <w:num w:numId="5">
    <w:abstractNumId w:val="44"/>
  </w:num>
  <w:num w:numId="6">
    <w:abstractNumId w:val="35"/>
  </w:num>
  <w:num w:numId="7">
    <w:abstractNumId w:val="64"/>
  </w:num>
  <w:num w:numId="8">
    <w:abstractNumId w:val="30"/>
  </w:num>
  <w:num w:numId="9">
    <w:abstractNumId w:val="25"/>
  </w:num>
  <w:num w:numId="10">
    <w:abstractNumId w:val="24"/>
  </w:num>
  <w:num w:numId="11">
    <w:abstractNumId w:val="57"/>
  </w:num>
  <w:num w:numId="12">
    <w:abstractNumId w:val="21"/>
  </w:num>
  <w:num w:numId="13">
    <w:abstractNumId w:val="64"/>
    <w:lvlOverride w:ilvl="0">
      <w:startOverride w:val="1"/>
    </w:lvlOverride>
  </w:num>
  <w:num w:numId="14">
    <w:abstractNumId w:val="18"/>
  </w:num>
  <w:num w:numId="15">
    <w:abstractNumId w:val="40"/>
  </w:num>
  <w:num w:numId="16">
    <w:abstractNumId w:val="59"/>
  </w:num>
  <w:num w:numId="17">
    <w:abstractNumId w:val="41"/>
  </w:num>
  <w:num w:numId="18">
    <w:abstractNumId w:val="32"/>
  </w:num>
  <w:num w:numId="19">
    <w:abstractNumId w:val="5"/>
  </w:num>
  <w:num w:numId="20">
    <w:abstractNumId w:val="52"/>
  </w:num>
  <w:num w:numId="21">
    <w:abstractNumId w:val="8"/>
  </w:num>
  <w:num w:numId="22">
    <w:abstractNumId w:val="31"/>
  </w:num>
  <w:num w:numId="23">
    <w:abstractNumId w:val="9"/>
  </w:num>
  <w:num w:numId="24">
    <w:abstractNumId w:val="43"/>
  </w:num>
  <w:num w:numId="25">
    <w:abstractNumId w:val="26"/>
  </w:num>
  <w:num w:numId="26">
    <w:abstractNumId w:val="11"/>
  </w:num>
  <w:num w:numId="27">
    <w:abstractNumId w:val="49"/>
  </w:num>
  <w:num w:numId="28">
    <w:abstractNumId w:val="66"/>
  </w:num>
  <w:num w:numId="29">
    <w:abstractNumId w:val="54"/>
  </w:num>
  <w:num w:numId="30">
    <w:abstractNumId w:val="65"/>
  </w:num>
  <w:num w:numId="31">
    <w:abstractNumId w:val="62"/>
  </w:num>
  <w:num w:numId="32">
    <w:abstractNumId w:val="22"/>
  </w:num>
  <w:num w:numId="33">
    <w:abstractNumId w:val="56"/>
  </w:num>
  <w:num w:numId="34">
    <w:abstractNumId w:val="47"/>
  </w:num>
  <w:num w:numId="35">
    <w:abstractNumId w:val="68"/>
  </w:num>
  <w:num w:numId="36">
    <w:abstractNumId w:val="4"/>
  </w:num>
  <w:num w:numId="37">
    <w:abstractNumId w:val="28"/>
  </w:num>
  <w:num w:numId="38">
    <w:abstractNumId w:val="58"/>
  </w:num>
  <w:num w:numId="39">
    <w:abstractNumId w:val="20"/>
  </w:num>
  <w:num w:numId="40">
    <w:abstractNumId w:val="34"/>
  </w:num>
  <w:num w:numId="41">
    <w:abstractNumId w:val="61"/>
  </w:num>
  <w:num w:numId="42">
    <w:abstractNumId w:val="19"/>
  </w:num>
  <w:num w:numId="43">
    <w:abstractNumId w:val="45"/>
  </w:num>
  <w:num w:numId="44">
    <w:abstractNumId w:val="60"/>
  </w:num>
  <w:num w:numId="45">
    <w:abstractNumId w:val="6"/>
  </w:num>
  <w:num w:numId="46">
    <w:abstractNumId w:val="53"/>
  </w:num>
  <w:num w:numId="47">
    <w:abstractNumId w:val="37"/>
  </w:num>
  <w:num w:numId="48">
    <w:abstractNumId w:val="38"/>
  </w:num>
  <w:num w:numId="49">
    <w:abstractNumId w:val="15"/>
  </w:num>
  <w:num w:numId="50">
    <w:abstractNumId w:val="36"/>
  </w:num>
  <w:num w:numId="51">
    <w:abstractNumId w:val="48"/>
  </w:num>
  <w:num w:numId="52">
    <w:abstractNumId w:val="27"/>
  </w:num>
  <w:num w:numId="53">
    <w:abstractNumId w:val="3"/>
  </w:num>
  <w:num w:numId="54">
    <w:abstractNumId w:val="16"/>
  </w:num>
  <w:num w:numId="55">
    <w:abstractNumId w:val="29"/>
  </w:num>
  <w:num w:numId="56">
    <w:abstractNumId w:val="10"/>
  </w:num>
  <w:num w:numId="57">
    <w:abstractNumId w:val="63"/>
  </w:num>
  <w:num w:numId="58">
    <w:abstractNumId w:val="23"/>
  </w:num>
  <w:num w:numId="59">
    <w:abstractNumId w:val="55"/>
  </w:num>
  <w:num w:numId="60">
    <w:abstractNumId w:val="33"/>
  </w:num>
  <w:num w:numId="61">
    <w:abstractNumId w:val="50"/>
  </w:num>
  <w:num w:numId="62">
    <w:abstractNumId w:val="0"/>
  </w:num>
  <w:num w:numId="63">
    <w:abstractNumId w:val="2"/>
  </w:num>
  <w:num w:numId="64">
    <w:abstractNumId w:val="7"/>
  </w:num>
  <w:num w:numId="65">
    <w:abstractNumId w:val="13"/>
  </w:num>
  <w:num w:numId="66">
    <w:abstractNumId w:val="67"/>
  </w:num>
  <w:num w:numId="67">
    <w:abstractNumId w:val="46"/>
  </w:num>
  <w:num w:numId="68">
    <w:abstractNumId w:val="69"/>
  </w:num>
  <w:num w:numId="69">
    <w:abstractNumId w:val="17"/>
  </w:num>
  <w:num w:numId="70">
    <w:abstractNumId w:val="12"/>
  </w:num>
  <w:num w:numId="71">
    <w:abstractNumId w:val="14"/>
  </w:num>
  <w:num w:numId="72">
    <w:abstractNumId w:val="1"/>
  </w:num>
  <w:num w:numId="73">
    <w:abstractNumId w:val="5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proofState w:spelling="clean" w:grammar="clean"/>
  <w:revisionView w:markup="0"/>
  <w:trackRevisions/>
  <w:defaultTabStop w:val="708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D1"/>
    <w:rsid w:val="00003930"/>
    <w:rsid w:val="00024603"/>
    <w:rsid w:val="0002636C"/>
    <w:rsid w:val="0003199D"/>
    <w:rsid w:val="00042060"/>
    <w:rsid w:val="00053DDE"/>
    <w:rsid w:val="000714BF"/>
    <w:rsid w:val="000765B4"/>
    <w:rsid w:val="000802A3"/>
    <w:rsid w:val="00090C7F"/>
    <w:rsid w:val="00095512"/>
    <w:rsid w:val="000A66C9"/>
    <w:rsid w:val="000B2232"/>
    <w:rsid w:val="000B336D"/>
    <w:rsid w:val="000E2DB2"/>
    <w:rsid w:val="000F5B50"/>
    <w:rsid w:val="000F6C6F"/>
    <w:rsid w:val="00150741"/>
    <w:rsid w:val="00171B6A"/>
    <w:rsid w:val="0017307A"/>
    <w:rsid w:val="00175DC7"/>
    <w:rsid w:val="00186891"/>
    <w:rsid w:val="001A24F0"/>
    <w:rsid w:val="001D02A8"/>
    <w:rsid w:val="001D4F32"/>
    <w:rsid w:val="001D50EB"/>
    <w:rsid w:val="001E0230"/>
    <w:rsid w:val="001E7D55"/>
    <w:rsid w:val="001F1132"/>
    <w:rsid w:val="00202144"/>
    <w:rsid w:val="00206C58"/>
    <w:rsid w:val="00225B19"/>
    <w:rsid w:val="00230FE5"/>
    <w:rsid w:val="00241447"/>
    <w:rsid w:val="00251B00"/>
    <w:rsid w:val="00260C31"/>
    <w:rsid w:val="00264623"/>
    <w:rsid w:val="002804FC"/>
    <w:rsid w:val="002810DB"/>
    <w:rsid w:val="00283F50"/>
    <w:rsid w:val="002C0555"/>
    <w:rsid w:val="002E1937"/>
    <w:rsid w:val="0030381E"/>
    <w:rsid w:val="003123FD"/>
    <w:rsid w:val="00312D0C"/>
    <w:rsid w:val="00326B0D"/>
    <w:rsid w:val="0034081F"/>
    <w:rsid w:val="00357CDF"/>
    <w:rsid w:val="00377918"/>
    <w:rsid w:val="0038035E"/>
    <w:rsid w:val="003A12C5"/>
    <w:rsid w:val="003C1421"/>
    <w:rsid w:val="003C7451"/>
    <w:rsid w:val="003D2B3E"/>
    <w:rsid w:val="003E40D1"/>
    <w:rsid w:val="004069AE"/>
    <w:rsid w:val="004155FF"/>
    <w:rsid w:val="0042260B"/>
    <w:rsid w:val="00440472"/>
    <w:rsid w:val="00441DB1"/>
    <w:rsid w:val="00442475"/>
    <w:rsid w:val="0044785A"/>
    <w:rsid w:val="00455014"/>
    <w:rsid w:val="00461EEA"/>
    <w:rsid w:val="00464F0C"/>
    <w:rsid w:val="00474F93"/>
    <w:rsid w:val="004966E9"/>
    <w:rsid w:val="004A1EF3"/>
    <w:rsid w:val="004B0033"/>
    <w:rsid w:val="004B6611"/>
    <w:rsid w:val="004B6D56"/>
    <w:rsid w:val="004D727F"/>
    <w:rsid w:val="004E3477"/>
    <w:rsid w:val="005345BB"/>
    <w:rsid w:val="0054300F"/>
    <w:rsid w:val="00567FDE"/>
    <w:rsid w:val="005744DD"/>
    <w:rsid w:val="00575694"/>
    <w:rsid w:val="00596F49"/>
    <w:rsid w:val="005A0A64"/>
    <w:rsid w:val="005A4336"/>
    <w:rsid w:val="005D49CB"/>
    <w:rsid w:val="005F2135"/>
    <w:rsid w:val="005F3174"/>
    <w:rsid w:val="00635847"/>
    <w:rsid w:val="00641FD0"/>
    <w:rsid w:val="0064401B"/>
    <w:rsid w:val="006B3099"/>
    <w:rsid w:val="006C0C93"/>
    <w:rsid w:val="006C551E"/>
    <w:rsid w:val="006E2FD3"/>
    <w:rsid w:val="006F4340"/>
    <w:rsid w:val="007000E9"/>
    <w:rsid w:val="007010B7"/>
    <w:rsid w:val="00705C2D"/>
    <w:rsid w:val="007165DA"/>
    <w:rsid w:val="00733ECF"/>
    <w:rsid w:val="007631C1"/>
    <w:rsid w:val="00793CA8"/>
    <w:rsid w:val="00795DF0"/>
    <w:rsid w:val="007E1CE0"/>
    <w:rsid w:val="007E6F3A"/>
    <w:rsid w:val="007F341F"/>
    <w:rsid w:val="007F7AC1"/>
    <w:rsid w:val="008031DF"/>
    <w:rsid w:val="00804297"/>
    <w:rsid w:val="008042C7"/>
    <w:rsid w:val="00835839"/>
    <w:rsid w:val="00855AA3"/>
    <w:rsid w:val="008625D2"/>
    <w:rsid w:val="0088005F"/>
    <w:rsid w:val="00891C7F"/>
    <w:rsid w:val="00896CBB"/>
    <w:rsid w:val="008A429E"/>
    <w:rsid w:val="008B60D1"/>
    <w:rsid w:val="008D10DC"/>
    <w:rsid w:val="008E562F"/>
    <w:rsid w:val="008F3A1B"/>
    <w:rsid w:val="008F495E"/>
    <w:rsid w:val="00902674"/>
    <w:rsid w:val="00903FA0"/>
    <w:rsid w:val="00906459"/>
    <w:rsid w:val="00910F3F"/>
    <w:rsid w:val="009422F8"/>
    <w:rsid w:val="00952F3E"/>
    <w:rsid w:val="0097212B"/>
    <w:rsid w:val="009A187A"/>
    <w:rsid w:val="009B7C56"/>
    <w:rsid w:val="009D4154"/>
    <w:rsid w:val="009D776E"/>
    <w:rsid w:val="009E2F4B"/>
    <w:rsid w:val="009E54D1"/>
    <w:rsid w:val="009F62BA"/>
    <w:rsid w:val="00A02871"/>
    <w:rsid w:val="00A22D57"/>
    <w:rsid w:val="00A3491A"/>
    <w:rsid w:val="00A36300"/>
    <w:rsid w:val="00A37F87"/>
    <w:rsid w:val="00A4196B"/>
    <w:rsid w:val="00A41FFF"/>
    <w:rsid w:val="00A55065"/>
    <w:rsid w:val="00A63373"/>
    <w:rsid w:val="00A640AC"/>
    <w:rsid w:val="00A67E77"/>
    <w:rsid w:val="00A701D5"/>
    <w:rsid w:val="00A7468B"/>
    <w:rsid w:val="00A81817"/>
    <w:rsid w:val="00AA5383"/>
    <w:rsid w:val="00AA7653"/>
    <w:rsid w:val="00AA7996"/>
    <w:rsid w:val="00AB00B7"/>
    <w:rsid w:val="00AB2A4E"/>
    <w:rsid w:val="00AB41E4"/>
    <w:rsid w:val="00AD0E61"/>
    <w:rsid w:val="00AF2E98"/>
    <w:rsid w:val="00AF72AC"/>
    <w:rsid w:val="00B00142"/>
    <w:rsid w:val="00B214B8"/>
    <w:rsid w:val="00B45D5B"/>
    <w:rsid w:val="00B93A7C"/>
    <w:rsid w:val="00B95327"/>
    <w:rsid w:val="00BA2332"/>
    <w:rsid w:val="00BA431B"/>
    <w:rsid w:val="00BA516A"/>
    <w:rsid w:val="00BB421A"/>
    <w:rsid w:val="00BD4105"/>
    <w:rsid w:val="00BE4999"/>
    <w:rsid w:val="00BE6599"/>
    <w:rsid w:val="00C06E07"/>
    <w:rsid w:val="00C46532"/>
    <w:rsid w:val="00C53836"/>
    <w:rsid w:val="00C551EE"/>
    <w:rsid w:val="00C56376"/>
    <w:rsid w:val="00C616CC"/>
    <w:rsid w:val="00C61D4A"/>
    <w:rsid w:val="00C72939"/>
    <w:rsid w:val="00C7498C"/>
    <w:rsid w:val="00CA5CD3"/>
    <w:rsid w:val="00CC14A3"/>
    <w:rsid w:val="00CC52E2"/>
    <w:rsid w:val="00CC626D"/>
    <w:rsid w:val="00CD6E84"/>
    <w:rsid w:val="00CE41F7"/>
    <w:rsid w:val="00CE53CB"/>
    <w:rsid w:val="00CF5679"/>
    <w:rsid w:val="00D01FDA"/>
    <w:rsid w:val="00D10363"/>
    <w:rsid w:val="00D3467F"/>
    <w:rsid w:val="00D47439"/>
    <w:rsid w:val="00D531B9"/>
    <w:rsid w:val="00D65188"/>
    <w:rsid w:val="00D80D8D"/>
    <w:rsid w:val="00DA24F0"/>
    <w:rsid w:val="00DD4313"/>
    <w:rsid w:val="00DE1DC5"/>
    <w:rsid w:val="00E0312C"/>
    <w:rsid w:val="00E03A14"/>
    <w:rsid w:val="00E26CDA"/>
    <w:rsid w:val="00E35F81"/>
    <w:rsid w:val="00E3618E"/>
    <w:rsid w:val="00E36D3C"/>
    <w:rsid w:val="00E4514D"/>
    <w:rsid w:val="00E51C4D"/>
    <w:rsid w:val="00E6021F"/>
    <w:rsid w:val="00E7064A"/>
    <w:rsid w:val="00E71956"/>
    <w:rsid w:val="00E742B3"/>
    <w:rsid w:val="00E831CD"/>
    <w:rsid w:val="00E83429"/>
    <w:rsid w:val="00E96021"/>
    <w:rsid w:val="00EA1257"/>
    <w:rsid w:val="00EA256E"/>
    <w:rsid w:val="00EA3887"/>
    <w:rsid w:val="00EA64B1"/>
    <w:rsid w:val="00EC1A58"/>
    <w:rsid w:val="00EC7B54"/>
    <w:rsid w:val="00ED1EB0"/>
    <w:rsid w:val="00ED3B65"/>
    <w:rsid w:val="00ED5B6A"/>
    <w:rsid w:val="00EE0BE5"/>
    <w:rsid w:val="00F01A7F"/>
    <w:rsid w:val="00F0683B"/>
    <w:rsid w:val="00F24E41"/>
    <w:rsid w:val="00F26795"/>
    <w:rsid w:val="00F27048"/>
    <w:rsid w:val="00F37DE5"/>
    <w:rsid w:val="00F418FE"/>
    <w:rsid w:val="00F445EF"/>
    <w:rsid w:val="00F549CA"/>
    <w:rsid w:val="00F72513"/>
    <w:rsid w:val="00F758B4"/>
    <w:rsid w:val="00F87470"/>
    <w:rsid w:val="00FA205B"/>
    <w:rsid w:val="00FA3E70"/>
    <w:rsid w:val="00FA5188"/>
    <w:rsid w:val="00FB439D"/>
    <w:rsid w:val="00FC2CA9"/>
    <w:rsid w:val="00FE4011"/>
    <w:rsid w:val="00FF1A16"/>
    <w:rsid w:val="00FF2706"/>
    <w:rsid w:val="00FF3C4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/>
    <w:lsdException w:name="footnote text" w:lock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lock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/>
    <w:lsdException w:name="Body Text Indent 2" w:locked="1"/>
    <w:lsdException w:name="Body Text Indent 3" w:semiHidden="1" w:unhideWhenUsed="1"/>
    <w:lsdException w:name="Block Text" w:lock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lock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0D1"/>
    <w:rPr>
      <w:rFonts w:ascii="Times New Roman" w:hAnsi="Times New Roman"/>
      <w:sz w:val="24"/>
      <w:szCs w:val="24"/>
    </w:rPr>
  </w:style>
  <w:style w:type="paragraph" w:styleId="11">
    <w:name w:val="heading 1"/>
    <w:basedOn w:val="a"/>
    <w:next w:val="a"/>
    <w:link w:val="12"/>
    <w:uiPriority w:val="99"/>
    <w:qFormat/>
    <w:rsid w:val="008B60D1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a"/>
    <w:next w:val="a"/>
    <w:link w:val="20"/>
    <w:uiPriority w:val="99"/>
    <w:qFormat/>
    <w:rsid w:val="008B60D1"/>
    <w:pPr>
      <w:outlineLvl w:val="1"/>
    </w:pPr>
    <w:rPr>
      <w:rFonts w:ascii="Arial" w:hAnsi="Arial"/>
      <w:bCs/>
      <w:iCs/>
      <w:sz w:val="20"/>
      <w:szCs w:val="28"/>
      <w:lang w:val="en-GB"/>
    </w:rPr>
  </w:style>
  <w:style w:type="paragraph" w:styleId="3">
    <w:name w:val="heading 3"/>
    <w:aliases w:val="Heading 3 Char1,Heading 3 Char Char,Heading 3 Char1 Char Char,Heading 3 Char Char Char Char,Heading 3 Char1 Char Char Char Char,Heading 3 Char Char Char Char Char Char,Heading 3 Char2 Char Char Char Char Char Char,Heading 3 Char1 Char1 Char"/>
    <w:basedOn w:val="a"/>
    <w:next w:val="a"/>
    <w:link w:val="30"/>
    <w:uiPriority w:val="99"/>
    <w:qFormat/>
    <w:rsid w:val="008B60D1"/>
    <w:pPr>
      <w:outlineLvl w:val="2"/>
    </w:pPr>
    <w:rPr>
      <w:rFonts w:ascii="Arial" w:hAnsi="Arial"/>
      <w:bCs/>
      <w:sz w:val="20"/>
      <w:szCs w:val="26"/>
      <w:lang w:val="en-GB"/>
    </w:rPr>
  </w:style>
  <w:style w:type="paragraph" w:styleId="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"/>
    <w:next w:val="a"/>
    <w:link w:val="40"/>
    <w:uiPriority w:val="99"/>
    <w:qFormat/>
    <w:rsid w:val="008B60D1"/>
    <w:pPr>
      <w:outlineLvl w:val="3"/>
    </w:pPr>
    <w:rPr>
      <w:rFonts w:ascii="Arial" w:hAnsi="Arial"/>
      <w:bCs/>
      <w:sz w:val="20"/>
      <w:szCs w:val="28"/>
      <w:lang w:val="en-GB"/>
    </w:rPr>
  </w:style>
  <w:style w:type="paragraph" w:styleId="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a"/>
    <w:next w:val="a"/>
    <w:link w:val="50"/>
    <w:uiPriority w:val="99"/>
    <w:qFormat/>
    <w:rsid w:val="008B60D1"/>
    <w:pPr>
      <w:outlineLvl w:val="4"/>
    </w:pPr>
    <w:rPr>
      <w:rFonts w:ascii="Arial" w:hAnsi="Arial"/>
      <w:bCs/>
      <w:iCs/>
      <w:sz w:val="20"/>
      <w:szCs w:val="26"/>
      <w:lang w:val="en-GB"/>
    </w:rPr>
  </w:style>
  <w:style w:type="paragraph" w:styleId="6">
    <w:name w:val="heading 6"/>
    <w:aliases w:val="H6,T1,level6,level 6"/>
    <w:basedOn w:val="a"/>
    <w:next w:val="a"/>
    <w:link w:val="60"/>
    <w:uiPriority w:val="99"/>
    <w:qFormat/>
    <w:rsid w:val="008B60D1"/>
    <w:pPr>
      <w:outlineLvl w:val="5"/>
    </w:pPr>
    <w:rPr>
      <w:rFonts w:ascii="Arial" w:hAnsi="Arial"/>
      <w:bCs/>
      <w:sz w:val="20"/>
      <w:szCs w:val="20"/>
      <w:lang w:val="en-GB"/>
    </w:rPr>
  </w:style>
  <w:style w:type="paragraph" w:styleId="7">
    <w:name w:val="heading 7"/>
    <w:aliases w:val="H7,ap"/>
    <w:basedOn w:val="a"/>
    <w:next w:val="a"/>
    <w:link w:val="70"/>
    <w:uiPriority w:val="99"/>
    <w:qFormat/>
    <w:rsid w:val="008B60D1"/>
    <w:pPr>
      <w:outlineLvl w:val="6"/>
    </w:pPr>
    <w:rPr>
      <w:rFonts w:ascii="Arial" w:hAnsi="Arial"/>
      <w:sz w:val="20"/>
      <w:lang w:val="en-GB"/>
    </w:rPr>
  </w:style>
  <w:style w:type="paragraph" w:styleId="8">
    <w:name w:val="heading 8"/>
    <w:aliases w:val="H8,ad"/>
    <w:basedOn w:val="a"/>
    <w:next w:val="a"/>
    <w:link w:val="80"/>
    <w:uiPriority w:val="99"/>
    <w:qFormat/>
    <w:rsid w:val="008B60D1"/>
    <w:pPr>
      <w:outlineLvl w:val="7"/>
    </w:pPr>
    <w:rPr>
      <w:rFonts w:ascii="Arial" w:hAnsi="Arial"/>
      <w:iCs/>
      <w:sz w:val="20"/>
      <w:lang w:val="en-GB"/>
    </w:rPr>
  </w:style>
  <w:style w:type="paragraph" w:styleId="9">
    <w:name w:val="heading 9"/>
    <w:aliases w:val="H9,aat,level3(i)"/>
    <w:basedOn w:val="a"/>
    <w:next w:val="a"/>
    <w:link w:val="90"/>
    <w:uiPriority w:val="99"/>
    <w:qFormat/>
    <w:rsid w:val="008B60D1"/>
    <w:pPr>
      <w:outlineLvl w:val="8"/>
    </w:pPr>
    <w:rPr>
      <w:rFonts w:ascii="Arial" w:hAnsi="Arial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locked/>
    <w:rsid w:val="008B60D1"/>
    <w:rPr>
      <w:rFonts w:ascii="Times New Roman" w:eastAsia="Times New Roman" w:hAnsi="Times New Roman"/>
      <w:b/>
      <w:kern w:val="28"/>
      <w:sz w:val="20"/>
      <w:lang w:eastAsia="ru-RU"/>
    </w:rPr>
  </w:style>
  <w:style w:type="character" w:customStyle="1" w:styleId="20">
    <w:name w:val="Заголовок 2 Знак"/>
    <w:aliases w:val="H2 Знак,Heading 2 Char1 Знак,Heading 2 Char Char Знак,Heading 2 Char1 Char Char Знак,Heading 2 Char Char Char Char Знак,Heading 2 Char1 Char Char Char Char Знак,Heading 2 Char Char Char Char Char Char Знак,Subsidiary clause Знак"/>
    <w:basedOn w:val="a0"/>
    <w:link w:val="2"/>
    <w:uiPriority w:val="99"/>
    <w:locked/>
    <w:rsid w:val="008B60D1"/>
    <w:rPr>
      <w:rFonts w:ascii="Arial" w:eastAsia="Times New Roman" w:hAnsi="Arial"/>
      <w:sz w:val="28"/>
      <w:lang w:val="en-GB"/>
    </w:rPr>
  </w:style>
  <w:style w:type="character" w:customStyle="1" w:styleId="30">
    <w:name w:val="Заголовок 3 Знак"/>
    <w:aliases w:val="Heading 3 Char1 Знак,Heading 3 Char Char Знак,Heading 3 Char1 Char Char Знак,Heading 3 Char Char Char Char Знак,Heading 3 Char1 Char Char Char Char Знак,Heading 3 Char Char Char Char Char Char Знак,Heading 3 Char1 Char1 Char Знак"/>
    <w:basedOn w:val="a0"/>
    <w:link w:val="3"/>
    <w:uiPriority w:val="99"/>
    <w:locked/>
    <w:rsid w:val="008B60D1"/>
    <w:rPr>
      <w:rFonts w:ascii="Arial" w:eastAsia="Times New Roman" w:hAnsi="Arial"/>
      <w:sz w:val="26"/>
      <w:lang w:val="en-GB"/>
    </w:rPr>
  </w:style>
  <w:style w:type="character" w:customStyle="1" w:styleId="40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0"/>
    <w:link w:val="4"/>
    <w:uiPriority w:val="99"/>
    <w:locked/>
    <w:rsid w:val="008B60D1"/>
    <w:rPr>
      <w:rFonts w:ascii="Arial" w:eastAsia="Times New Roman" w:hAnsi="Arial"/>
      <w:sz w:val="28"/>
      <w:lang w:val="en-GB"/>
    </w:rPr>
  </w:style>
  <w:style w:type="character" w:customStyle="1" w:styleId="Heading5Char">
    <w:name w:val="Heading 5 Char"/>
    <w:aliases w:val="H5 Char,Appendix Char,Heading 5 StGeorge Char,Atlanthd3 Char,Atlanthd31 Char,Atlanthd32 Char,Atlanthd33 Char,Atlanthd34 Char,Atlanthd311 Char,Atlanthd35 Char,Atlanthd36 Char,Atlanthd312 Char,Atlanthd37 Char,Atlanthd38 Char,Atlanthd39 Char"/>
    <w:basedOn w:val="a0"/>
    <w:uiPriority w:val="9"/>
    <w:semiHidden/>
    <w:rsid w:val="00AC16B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,T1 Знак,level6 Знак,level 6 Знак"/>
    <w:basedOn w:val="a0"/>
    <w:link w:val="6"/>
    <w:uiPriority w:val="99"/>
    <w:locked/>
    <w:rsid w:val="008B60D1"/>
    <w:rPr>
      <w:rFonts w:ascii="Arial" w:eastAsia="Times New Roman" w:hAnsi="Arial"/>
      <w:sz w:val="20"/>
      <w:lang w:val="en-GB"/>
    </w:rPr>
  </w:style>
  <w:style w:type="character" w:customStyle="1" w:styleId="70">
    <w:name w:val="Заголовок 7 Знак"/>
    <w:aliases w:val="H7 Знак,ap Знак"/>
    <w:basedOn w:val="a0"/>
    <w:link w:val="7"/>
    <w:uiPriority w:val="99"/>
    <w:locked/>
    <w:rsid w:val="008B60D1"/>
    <w:rPr>
      <w:rFonts w:ascii="Arial" w:eastAsia="Times New Roman" w:hAnsi="Arial"/>
      <w:sz w:val="24"/>
      <w:lang w:val="en-GB"/>
    </w:rPr>
  </w:style>
  <w:style w:type="character" w:customStyle="1" w:styleId="80">
    <w:name w:val="Заголовок 8 Знак"/>
    <w:aliases w:val="H8 Знак,ad Знак"/>
    <w:basedOn w:val="a0"/>
    <w:link w:val="8"/>
    <w:uiPriority w:val="99"/>
    <w:locked/>
    <w:rsid w:val="008B60D1"/>
    <w:rPr>
      <w:rFonts w:ascii="Arial" w:eastAsia="Times New Roman" w:hAnsi="Arial"/>
      <w:sz w:val="24"/>
      <w:lang w:val="en-GB"/>
    </w:rPr>
  </w:style>
  <w:style w:type="character" w:customStyle="1" w:styleId="90">
    <w:name w:val="Заголовок 9 Знак"/>
    <w:aliases w:val="H9 Знак,aat Знак,level3(i) Знак"/>
    <w:basedOn w:val="a0"/>
    <w:link w:val="9"/>
    <w:uiPriority w:val="99"/>
    <w:locked/>
    <w:rsid w:val="008B60D1"/>
    <w:rPr>
      <w:rFonts w:ascii="Arial" w:eastAsia="Times New Roman" w:hAnsi="Arial"/>
      <w:sz w:val="20"/>
      <w:lang w:val="en-GB"/>
    </w:rPr>
  </w:style>
  <w:style w:type="paragraph" w:styleId="a3">
    <w:name w:val="Balloon Text"/>
    <w:basedOn w:val="a"/>
    <w:link w:val="a4"/>
    <w:uiPriority w:val="99"/>
    <w:semiHidden/>
    <w:rsid w:val="008B60D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B60D1"/>
    <w:rPr>
      <w:rFonts w:ascii="Tahoma" w:eastAsia="Times New Roman" w:hAnsi="Tahoma"/>
      <w:sz w:val="16"/>
      <w:lang w:eastAsia="ru-RU"/>
    </w:rPr>
  </w:style>
  <w:style w:type="character" w:customStyle="1" w:styleId="50">
    <w:name w:val="Заголовок 5 Знак"/>
    <w:aliases w:val="H5 Знак,Appendix Знак,Heading 5 StGeorge Знак,Atlanthd3 Знак,Atlanthd31 Знак,Atlanthd32 Знак,Atlanthd33 Знак,Atlanthd34 Знак,Atlanthd311 Знак,Atlanthd35 Знак,Atlanthd36 Знак,Atlanthd312 Знак,Atlanthd37 Знак,Atlanthd38 Знак,te Знак"/>
    <w:link w:val="5"/>
    <w:uiPriority w:val="99"/>
    <w:locked/>
    <w:rsid w:val="008B60D1"/>
    <w:rPr>
      <w:rFonts w:ascii="Arial" w:eastAsia="Times New Roman" w:hAnsi="Arial"/>
      <w:sz w:val="26"/>
      <w:lang w:val="en-GB"/>
    </w:rPr>
  </w:style>
  <w:style w:type="paragraph" w:customStyle="1" w:styleId="13">
    <w:name w:val="Абзац списка1"/>
    <w:basedOn w:val="a"/>
    <w:uiPriority w:val="99"/>
    <w:rsid w:val="008B60D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lpha2">
    <w:name w:val="alpha 2"/>
    <w:basedOn w:val="a"/>
    <w:uiPriority w:val="99"/>
    <w:rsid w:val="008B60D1"/>
    <w:pPr>
      <w:numPr>
        <w:numId w:val="6"/>
      </w:numPr>
      <w:tabs>
        <w:tab w:val="clear" w:pos="720"/>
        <w:tab w:val="num" w:pos="1361"/>
      </w:tabs>
      <w:spacing w:after="140" w:line="290" w:lineRule="auto"/>
      <w:ind w:left="1361" w:hanging="681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styleId="a5">
    <w:name w:val="footnote text"/>
    <w:basedOn w:val="a"/>
    <w:link w:val="a6"/>
    <w:uiPriority w:val="99"/>
    <w:semiHidden/>
    <w:rsid w:val="008B60D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8B60D1"/>
    <w:rPr>
      <w:rFonts w:ascii="Times New Roman" w:eastAsia="Times New Roman" w:hAnsi="Times New Roman"/>
      <w:sz w:val="20"/>
      <w:lang w:eastAsia="ru-RU"/>
    </w:rPr>
  </w:style>
  <w:style w:type="character" w:styleId="a7">
    <w:name w:val="footnote reference"/>
    <w:basedOn w:val="a0"/>
    <w:uiPriority w:val="99"/>
    <w:semiHidden/>
    <w:rsid w:val="008B60D1"/>
    <w:rPr>
      <w:rFonts w:cs="Times New Roman"/>
      <w:vertAlign w:val="superscript"/>
    </w:rPr>
  </w:style>
  <w:style w:type="table" w:styleId="a8">
    <w:name w:val="Table Grid"/>
    <w:basedOn w:val="a1"/>
    <w:uiPriority w:val="99"/>
    <w:rsid w:val="008B60D1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"/>
    <w:link w:val="aa"/>
    <w:uiPriority w:val="99"/>
    <w:rsid w:val="008B60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0"/>
    <w:link w:val="a9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8B60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styleId="ad">
    <w:name w:val="annotation text"/>
    <w:basedOn w:val="a"/>
    <w:link w:val="ae"/>
    <w:uiPriority w:val="99"/>
    <w:semiHidden/>
    <w:rsid w:val="008B60D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8B60D1"/>
    <w:rPr>
      <w:rFonts w:ascii="Times New Roman" w:eastAsia="Times New Roman" w:hAnsi="Times New Roman"/>
      <w:sz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8B60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8B60D1"/>
    <w:rPr>
      <w:rFonts w:ascii="Times New Roman" w:eastAsia="Times New Roman" w:hAnsi="Times New Roman"/>
      <w:b/>
      <w:sz w:val="20"/>
      <w:lang w:eastAsia="ru-RU"/>
    </w:rPr>
  </w:style>
  <w:style w:type="paragraph" w:styleId="21">
    <w:name w:val="Body Text Indent 2"/>
    <w:basedOn w:val="a"/>
    <w:link w:val="22"/>
    <w:uiPriority w:val="99"/>
    <w:rsid w:val="008B60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customStyle="1" w:styleId="ConsNormal">
    <w:name w:val="ConsNormal"/>
    <w:uiPriority w:val="99"/>
    <w:semiHidden/>
    <w:rsid w:val="008B60D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f1">
    <w:name w:val="Body Text"/>
    <w:aliases w:val="отчет_нормаль,BT,b,bt"/>
    <w:basedOn w:val="a"/>
    <w:link w:val="af2"/>
    <w:uiPriority w:val="99"/>
    <w:rsid w:val="008B60D1"/>
    <w:pPr>
      <w:spacing w:after="120"/>
    </w:pPr>
  </w:style>
  <w:style w:type="character" w:customStyle="1" w:styleId="af2">
    <w:name w:val="Основной текст Знак"/>
    <w:aliases w:val="отчет_нормаль Знак,BT Знак,b Знак,bt Знак"/>
    <w:basedOn w:val="a0"/>
    <w:link w:val="af1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customStyle="1" w:styleId="Level1">
    <w:name w:val="Level 1"/>
    <w:basedOn w:val="a"/>
    <w:next w:val="a"/>
    <w:link w:val="Level1Char"/>
    <w:uiPriority w:val="99"/>
    <w:rsid w:val="008B60D1"/>
    <w:pPr>
      <w:keepNext/>
      <w:numPr>
        <w:numId w:val="16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0"/>
      <w:szCs w:val="32"/>
      <w:lang w:val="en-GB"/>
    </w:rPr>
  </w:style>
  <w:style w:type="character" w:customStyle="1" w:styleId="Level1Char">
    <w:name w:val="Level 1 Char"/>
    <w:link w:val="Level1"/>
    <w:uiPriority w:val="99"/>
    <w:locked/>
    <w:rsid w:val="008B60D1"/>
    <w:rPr>
      <w:rFonts w:ascii="Arial" w:hAnsi="Arial"/>
      <w:b/>
      <w:bCs/>
      <w:kern w:val="20"/>
      <w:sz w:val="20"/>
      <w:szCs w:val="32"/>
      <w:lang w:val="en-GB"/>
    </w:rPr>
  </w:style>
  <w:style w:type="paragraph" w:customStyle="1" w:styleId="Level2">
    <w:name w:val="Level 2"/>
    <w:basedOn w:val="a"/>
    <w:link w:val="Level2Char"/>
    <w:uiPriority w:val="99"/>
    <w:rsid w:val="008B60D1"/>
    <w:pPr>
      <w:numPr>
        <w:ilvl w:val="1"/>
        <w:numId w:val="16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/>
    </w:rPr>
  </w:style>
  <w:style w:type="character" w:customStyle="1" w:styleId="Level2Char">
    <w:name w:val="Level 2 Char"/>
    <w:link w:val="Level2"/>
    <w:uiPriority w:val="99"/>
    <w:locked/>
    <w:rsid w:val="008B60D1"/>
    <w:rPr>
      <w:rFonts w:ascii="Arial" w:hAnsi="Arial"/>
      <w:kern w:val="20"/>
      <w:sz w:val="20"/>
      <w:szCs w:val="28"/>
      <w:lang w:val="en-GB"/>
    </w:rPr>
  </w:style>
  <w:style w:type="paragraph" w:customStyle="1" w:styleId="Level3">
    <w:name w:val="Level 3"/>
    <w:basedOn w:val="a"/>
    <w:uiPriority w:val="99"/>
    <w:rsid w:val="008B60D1"/>
    <w:pPr>
      <w:numPr>
        <w:ilvl w:val="2"/>
        <w:numId w:val="16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"/>
    <w:uiPriority w:val="99"/>
    <w:rsid w:val="008B60D1"/>
    <w:pPr>
      <w:numPr>
        <w:ilvl w:val="3"/>
        <w:numId w:val="1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"/>
    <w:uiPriority w:val="99"/>
    <w:rsid w:val="008B60D1"/>
    <w:pPr>
      <w:numPr>
        <w:ilvl w:val="4"/>
        <w:numId w:val="1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"/>
    <w:uiPriority w:val="99"/>
    <w:rsid w:val="008B60D1"/>
    <w:pPr>
      <w:numPr>
        <w:ilvl w:val="5"/>
        <w:numId w:val="1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5">
    <w:name w:val="alpha 5"/>
    <w:basedOn w:val="a"/>
    <w:uiPriority w:val="99"/>
    <w:rsid w:val="008B60D1"/>
    <w:pPr>
      <w:numPr>
        <w:numId w:val="17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6">
    <w:name w:val="alpha 6"/>
    <w:basedOn w:val="a"/>
    <w:uiPriority w:val="99"/>
    <w:rsid w:val="008B60D1"/>
    <w:pPr>
      <w:numPr>
        <w:numId w:val="18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Level7">
    <w:name w:val="Level 7"/>
    <w:basedOn w:val="a"/>
    <w:uiPriority w:val="99"/>
    <w:rsid w:val="008B60D1"/>
    <w:pPr>
      <w:numPr>
        <w:ilvl w:val="6"/>
        <w:numId w:val="16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"/>
    <w:uiPriority w:val="99"/>
    <w:rsid w:val="008B60D1"/>
    <w:pPr>
      <w:tabs>
        <w:tab w:val="num" w:pos="3288"/>
      </w:tabs>
      <w:spacing w:after="140" w:line="290" w:lineRule="auto"/>
      <w:ind w:left="3288" w:hanging="680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"/>
    <w:uiPriority w:val="99"/>
    <w:rsid w:val="008B60D1"/>
    <w:pPr>
      <w:numPr>
        <w:ilvl w:val="8"/>
        <w:numId w:val="16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paragraph" w:customStyle="1" w:styleId="af3">
    <w:name w:val="Текст таблицы"/>
    <w:basedOn w:val="a"/>
    <w:uiPriority w:val="99"/>
    <w:rsid w:val="008B60D1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af4">
    <w:name w:val="Шапка таблицы"/>
    <w:basedOn w:val="a"/>
    <w:uiPriority w:val="99"/>
    <w:rsid w:val="008B60D1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Body">
    <w:name w:val="Body"/>
    <w:basedOn w:val="a"/>
    <w:link w:val="BodyChar"/>
    <w:uiPriority w:val="99"/>
    <w:rsid w:val="008B60D1"/>
    <w:pPr>
      <w:spacing w:after="140" w:line="290" w:lineRule="auto"/>
      <w:jc w:val="both"/>
    </w:pPr>
    <w:rPr>
      <w:rFonts w:ascii="Arial" w:hAnsi="Arial"/>
      <w:kern w:val="20"/>
      <w:sz w:val="20"/>
      <w:lang w:val="en-GB"/>
    </w:rPr>
  </w:style>
  <w:style w:type="character" w:customStyle="1" w:styleId="BodyChar">
    <w:name w:val="Body Char"/>
    <w:link w:val="Body"/>
    <w:uiPriority w:val="99"/>
    <w:locked/>
    <w:rsid w:val="008B60D1"/>
    <w:rPr>
      <w:rFonts w:ascii="Arial" w:eastAsia="Times New Roman" w:hAnsi="Arial"/>
      <w:kern w:val="20"/>
      <w:sz w:val="24"/>
      <w:lang w:val="en-GB" w:eastAsia="ru-RU"/>
    </w:rPr>
  </w:style>
  <w:style w:type="paragraph" w:customStyle="1" w:styleId="Body1">
    <w:name w:val="Body 1"/>
    <w:basedOn w:val="a"/>
    <w:uiPriority w:val="99"/>
    <w:rsid w:val="008B60D1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2">
    <w:name w:val="Body 2"/>
    <w:basedOn w:val="a"/>
    <w:link w:val="Body2Char"/>
    <w:uiPriority w:val="99"/>
    <w:rsid w:val="008B60D1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/>
    </w:rPr>
  </w:style>
  <w:style w:type="character" w:customStyle="1" w:styleId="Body2Char">
    <w:name w:val="Body 2 Char"/>
    <w:link w:val="Body2"/>
    <w:uiPriority w:val="99"/>
    <w:locked/>
    <w:rsid w:val="008B60D1"/>
    <w:rPr>
      <w:rFonts w:ascii="Arial" w:eastAsia="Times New Roman" w:hAnsi="Arial"/>
      <w:kern w:val="20"/>
      <w:sz w:val="24"/>
      <w:lang w:val="en-GB" w:eastAsia="ru-RU"/>
    </w:rPr>
  </w:style>
  <w:style w:type="paragraph" w:customStyle="1" w:styleId="Body3">
    <w:name w:val="Body 3"/>
    <w:basedOn w:val="a"/>
    <w:uiPriority w:val="99"/>
    <w:rsid w:val="008B60D1"/>
    <w:pPr>
      <w:spacing w:after="140" w:line="290" w:lineRule="auto"/>
      <w:ind w:left="136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4">
    <w:name w:val="Body 4"/>
    <w:basedOn w:val="a"/>
    <w:uiPriority w:val="99"/>
    <w:rsid w:val="008B60D1"/>
    <w:pPr>
      <w:spacing w:after="140" w:line="290" w:lineRule="auto"/>
      <w:ind w:left="204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5">
    <w:name w:val="Body 5"/>
    <w:basedOn w:val="a"/>
    <w:uiPriority w:val="99"/>
    <w:rsid w:val="008B60D1"/>
    <w:pPr>
      <w:spacing w:after="140" w:line="290" w:lineRule="auto"/>
      <w:ind w:left="260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6">
    <w:name w:val="Body 6"/>
    <w:basedOn w:val="a"/>
    <w:uiPriority w:val="99"/>
    <w:rsid w:val="008B60D1"/>
    <w:pPr>
      <w:spacing w:after="140" w:line="290" w:lineRule="auto"/>
      <w:ind w:left="328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Parties">
    <w:name w:val="Parties"/>
    <w:basedOn w:val="a"/>
    <w:uiPriority w:val="99"/>
    <w:rsid w:val="008B60D1"/>
    <w:pPr>
      <w:numPr>
        <w:numId w:val="1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ecitals">
    <w:name w:val="Recitals"/>
    <w:basedOn w:val="a"/>
    <w:uiPriority w:val="99"/>
    <w:rsid w:val="008B60D1"/>
    <w:pPr>
      <w:numPr>
        <w:numId w:val="2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1">
    <w:name w:val="alpha 1"/>
    <w:basedOn w:val="a"/>
    <w:uiPriority w:val="99"/>
    <w:rsid w:val="008B60D1"/>
    <w:pPr>
      <w:numPr>
        <w:numId w:val="24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3">
    <w:name w:val="alpha 3"/>
    <w:basedOn w:val="a"/>
    <w:uiPriority w:val="99"/>
    <w:rsid w:val="008B60D1"/>
    <w:pPr>
      <w:numPr>
        <w:numId w:val="25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4">
    <w:name w:val="alpha 4"/>
    <w:basedOn w:val="a"/>
    <w:uiPriority w:val="99"/>
    <w:rsid w:val="008B60D1"/>
    <w:pPr>
      <w:numPr>
        <w:numId w:val="26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bullet1">
    <w:name w:val="bullet 1"/>
    <w:basedOn w:val="a"/>
    <w:uiPriority w:val="99"/>
    <w:rsid w:val="008B60D1"/>
    <w:pPr>
      <w:numPr>
        <w:numId w:val="4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2">
    <w:name w:val="bullet 2"/>
    <w:basedOn w:val="a"/>
    <w:uiPriority w:val="99"/>
    <w:rsid w:val="008B60D1"/>
    <w:pPr>
      <w:numPr>
        <w:numId w:val="4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3">
    <w:name w:val="bullet 3"/>
    <w:basedOn w:val="a"/>
    <w:uiPriority w:val="99"/>
    <w:rsid w:val="008B60D1"/>
    <w:pPr>
      <w:numPr>
        <w:numId w:val="4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4">
    <w:name w:val="bullet 4"/>
    <w:basedOn w:val="a"/>
    <w:uiPriority w:val="99"/>
    <w:rsid w:val="008B60D1"/>
    <w:pPr>
      <w:numPr>
        <w:numId w:val="4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5">
    <w:name w:val="bullet 5"/>
    <w:basedOn w:val="a"/>
    <w:uiPriority w:val="99"/>
    <w:rsid w:val="008B60D1"/>
    <w:pPr>
      <w:numPr>
        <w:numId w:val="4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6">
    <w:name w:val="bullet 6"/>
    <w:basedOn w:val="a"/>
    <w:uiPriority w:val="99"/>
    <w:rsid w:val="008B60D1"/>
    <w:pPr>
      <w:numPr>
        <w:numId w:val="5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oman1">
    <w:name w:val="roman 1"/>
    <w:basedOn w:val="a"/>
    <w:uiPriority w:val="99"/>
    <w:rsid w:val="008B60D1"/>
    <w:pPr>
      <w:numPr>
        <w:numId w:val="27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2">
    <w:name w:val="roman 2"/>
    <w:basedOn w:val="a"/>
    <w:uiPriority w:val="99"/>
    <w:rsid w:val="008B60D1"/>
    <w:pPr>
      <w:numPr>
        <w:numId w:val="28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3">
    <w:name w:val="roman 3"/>
    <w:basedOn w:val="a"/>
    <w:uiPriority w:val="99"/>
    <w:rsid w:val="008B60D1"/>
    <w:pPr>
      <w:numPr>
        <w:numId w:val="29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4">
    <w:name w:val="roman 4"/>
    <w:basedOn w:val="a"/>
    <w:uiPriority w:val="99"/>
    <w:rsid w:val="008B60D1"/>
    <w:pPr>
      <w:numPr>
        <w:numId w:val="34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5">
    <w:name w:val="roman 5"/>
    <w:basedOn w:val="a"/>
    <w:uiPriority w:val="99"/>
    <w:rsid w:val="008B60D1"/>
    <w:pPr>
      <w:numPr>
        <w:numId w:val="30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6">
    <w:name w:val="roman 6"/>
    <w:basedOn w:val="a"/>
    <w:uiPriority w:val="99"/>
    <w:rsid w:val="008B60D1"/>
    <w:pPr>
      <w:numPr>
        <w:numId w:val="31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CellHead">
    <w:name w:val="CellHead"/>
    <w:basedOn w:val="a"/>
    <w:uiPriority w:val="99"/>
    <w:rsid w:val="008B60D1"/>
    <w:pPr>
      <w:keepNext/>
      <w:spacing w:before="60" w:after="60" w:line="259" w:lineRule="auto"/>
    </w:pPr>
    <w:rPr>
      <w:rFonts w:ascii="Arial" w:hAnsi="Arial"/>
      <w:b/>
      <w:kern w:val="20"/>
      <w:sz w:val="20"/>
      <w:lang w:val="en-GB" w:eastAsia="en-US"/>
    </w:rPr>
  </w:style>
  <w:style w:type="paragraph" w:styleId="af5">
    <w:name w:val="Title"/>
    <w:basedOn w:val="a"/>
    <w:next w:val="Body"/>
    <w:link w:val="af6"/>
    <w:uiPriority w:val="99"/>
    <w:qFormat/>
    <w:rsid w:val="008B60D1"/>
    <w:pPr>
      <w:keepNext/>
      <w:spacing w:after="240" w:line="290" w:lineRule="auto"/>
      <w:jc w:val="both"/>
      <w:outlineLvl w:val="0"/>
    </w:pPr>
    <w:rPr>
      <w:rFonts w:ascii="Arial" w:hAnsi="Arial"/>
      <w:b/>
      <w:bCs/>
      <w:kern w:val="28"/>
      <w:sz w:val="25"/>
      <w:szCs w:val="32"/>
      <w:lang w:val="en-GB"/>
    </w:rPr>
  </w:style>
  <w:style w:type="character" w:customStyle="1" w:styleId="af6">
    <w:name w:val="Название Знак"/>
    <w:basedOn w:val="a0"/>
    <w:link w:val="af5"/>
    <w:uiPriority w:val="99"/>
    <w:locked/>
    <w:rsid w:val="008B60D1"/>
    <w:rPr>
      <w:rFonts w:ascii="Arial" w:eastAsia="Times New Roman" w:hAnsi="Arial"/>
      <w:b/>
      <w:kern w:val="28"/>
      <w:sz w:val="32"/>
      <w:lang w:val="en-GB"/>
    </w:rPr>
  </w:style>
  <w:style w:type="paragraph" w:customStyle="1" w:styleId="Head1">
    <w:name w:val="Head 1"/>
    <w:basedOn w:val="a"/>
    <w:next w:val="Body1"/>
    <w:uiPriority w:val="99"/>
    <w:rsid w:val="008B60D1"/>
    <w:pPr>
      <w:keepNext/>
      <w:spacing w:before="280" w:after="140" w:line="290" w:lineRule="auto"/>
      <w:ind w:left="680"/>
      <w:jc w:val="both"/>
      <w:outlineLvl w:val="0"/>
    </w:pPr>
    <w:rPr>
      <w:rFonts w:ascii="Arial" w:hAnsi="Arial"/>
      <w:b/>
      <w:kern w:val="22"/>
      <w:sz w:val="22"/>
      <w:lang w:val="en-GB" w:eastAsia="en-US"/>
    </w:rPr>
  </w:style>
  <w:style w:type="paragraph" w:customStyle="1" w:styleId="Head2">
    <w:name w:val="Head 2"/>
    <w:basedOn w:val="a"/>
    <w:next w:val="Body3"/>
    <w:uiPriority w:val="99"/>
    <w:rsid w:val="008B60D1"/>
    <w:pPr>
      <w:keepNext/>
      <w:spacing w:before="280" w:after="60" w:line="290" w:lineRule="auto"/>
      <w:ind w:left="1361"/>
      <w:jc w:val="both"/>
      <w:outlineLvl w:val="1"/>
    </w:pPr>
    <w:rPr>
      <w:rFonts w:ascii="Arial" w:hAnsi="Arial"/>
      <w:b/>
      <w:kern w:val="21"/>
      <w:sz w:val="21"/>
      <w:lang w:val="en-GB" w:eastAsia="en-US"/>
    </w:rPr>
  </w:style>
  <w:style w:type="paragraph" w:customStyle="1" w:styleId="Head3">
    <w:name w:val="Head 3"/>
    <w:basedOn w:val="a"/>
    <w:next w:val="Body4"/>
    <w:uiPriority w:val="99"/>
    <w:rsid w:val="008B60D1"/>
    <w:pPr>
      <w:keepNext/>
      <w:spacing w:before="280" w:after="40" w:line="290" w:lineRule="auto"/>
      <w:ind w:left="2041"/>
      <w:jc w:val="both"/>
      <w:outlineLvl w:val="2"/>
    </w:pPr>
    <w:rPr>
      <w:rFonts w:ascii="Arial" w:hAnsi="Arial"/>
      <w:b/>
      <w:kern w:val="20"/>
      <w:sz w:val="20"/>
      <w:lang w:val="en-GB" w:eastAsia="en-US"/>
    </w:rPr>
  </w:style>
  <w:style w:type="paragraph" w:customStyle="1" w:styleId="SubHead">
    <w:name w:val="SubHead"/>
    <w:basedOn w:val="a"/>
    <w:next w:val="Body"/>
    <w:uiPriority w:val="99"/>
    <w:rsid w:val="008B60D1"/>
    <w:pPr>
      <w:keepNext/>
      <w:spacing w:before="120" w:after="60" w:line="290" w:lineRule="auto"/>
      <w:jc w:val="both"/>
      <w:outlineLvl w:val="0"/>
    </w:pPr>
    <w:rPr>
      <w:rFonts w:ascii="Arial" w:hAnsi="Arial"/>
      <w:b/>
      <w:kern w:val="21"/>
      <w:sz w:val="21"/>
      <w:lang w:val="en-GB" w:eastAsia="en-US"/>
    </w:rPr>
  </w:style>
  <w:style w:type="paragraph" w:customStyle="1" w:styleId="SchedApps">
    <w:name w:val="Sched/Apps"/>
    <w:basedOn w:val="a"/>
    <w:next w:val="Body"/>
    <w:uiPriority w:val="99"/>
    <w:rsid w:val="008B60D1"/>
    <w:pPr>
      <w:keepNext/>
      <w:pageBreakBefore/>
      <w:spacing w:after="240" w:line="290" w:lineRule="auto"/>
      <w:jc w:val="center"/>
      <w:outlineLvl w:val="3"/>
    </w:pPr>
    <w:rPr>
      <w:rFonts w:ascii="Arial" w:hAnsi="Arial"/>
      <w:b/>
      <w:kern w:val="23"/>
      <w:sz w:val="23"/>
      <w:lang w:val="en-GB" w:eastAsia="en-US"/>
    </w:rPr>
  </w:style>
  <w:style w:type="paragraph" w:customStyle="1" w:styleId="Schedule1">
    <w:name w:val="Schedule 1"/>
    <w:basedOn w:val="a"/>
    <w:uiPriority w:val="99"/>
    <w:rsid w:val="008B60D1"/>
    <w:pPr>
      <w:numPr>
        <w:numId w:val="2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a"/>
    <w:uiPriority w:val="99"/>
    <w:rsid w:val="008B60D1"/>
    <w:pPr>
      <w:numPr>
        <w:ilvl w:val="1"/>
        <w:numId w:val="2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a"/>
    <w:uiPriority w:val="99"/>
    <w:rsid w:val="008B60D1"/>
    <w:pPr>
      <w:numPr>
        <w:ilvl w:val="2"/>
        <w:numId w:val="2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a"/>
    <w:uiPriority w:val="99"/>
    <w:rsid w:val="008B60D1"/>
    <w:pPr>
      <w:tabs>
        <w:tab w:val="num" w:pos="2041"/>
      </w:tabs>
      <w:spacing w:after="140" w:line="290" w:lineRule="auto"/>
      <w:ind w:left="2041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a"/>
    <w:uiPriority w:val="99"/>
    <w:rsid w:val="008B60D1"/>
    <w:pPr>
      <w:tabs>
        <w:tab w:val="num" w:pos="2608"/>
      </w:tabs>
      <w:spacing w:after="140" w:line="290" w:lineRule="auto"/>
      <w:ind w:left="2608" w:hanging="567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a"/>
    <w:uiPriority w:val="99"/>
    <w:rsid w:val="008B60D1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TCLevel1">
    <w:name w:val="T+C Level 1"/>
    <w:basedOn w:val="a"/>
    <w:next w:val="TCLevel2"/>
    <w:uiPriority w:val="99"/>
    <w:rsid w:val="008B60D1"/>
    <w:pPr>
      <w:keepNext/>
      <w:numPr>
        <w:numId w:val="22"/>
      </w:numPr>
      <w:spacing w:before="140" w:line="290" w:lineRule="auto"/>
      <w:jc w:val="both"/>
      <w:outlineLvl w:val="0"/>
    </w:pPr>
    <w:rPr>
      <w:rFonts w:ascii="Arial" w:hAnsi="Arial"/>
      <w:b/>
      <w:kern w:val="20"/>
      <w:sz w:val="20"/>
      <w:lang w:val="en-GB" w:eastAsia="en-US"/>
    </w:rPr>
  </w:style>
  <w:style w:type="paragraph" w:customStyle="1" w:styleId="TCLevel2">
    <w:name w:val="T+C Level 2"/>
    <w:basedOn w:val="a"/>
    <w:uiPriority w:val="99"/>
    <w:rsid w:val="008B60D1"/>
    <w:pPr>
      <w:numPr>
        <w:ilvl w:val="1"/>
        <w:numId w:val="22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CLevel3">
    <w:name w:val="T+C Level 3"/>
    <w:basedOn w:val="a"/>
    <w:uiPriority w:val="99"/>
    <w:rsid w:val="008B60D1"/>
    <w:pPr>
      <w:numPr>
        <w:ilvl w:val="2"/>
        <w:numId w:val="22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CLevel4">
    <w:name w:val="T+C Level 4"/>
    <w:basedOn w:val="a"/>
    <w:uiPriority w:val="99"/>
    <w:rsid w:val="008B60D1"/>
    <w:pPr>
      <w:tabs>
        <w:tab w:val="num" w:pos="2608"/>
      </w:tabs>
      <w:spacing w:after="140" w:line="290" w:lineRule="auto"/>
      <w:ind w:left="2608" w:hanging="567"/>
      <w:jc w:val="both"/>
      <w:outlineLvl w:val="3"/>
    </w:pPr>
    <w:rPr>
      <w:rFonts w:ascii="Arial" w:hAnsi="Arial"/>
      <w:kern w:val="20"/>
      <w:sz w:val="20"/>
      <w:lang w:val="en-GB" w:eastAsia="en-US"/>
    </w:rPr>
  </w:style>
  <w:style w:type="paragraph" w:styleId="af7">
    <w:name w:val="Date"/>
    <w:basedOn w:val="a"/>
    <w:next w:val="a"/>
    <w:link w:val="af8"/>
    <w:uiPriority w:val="99"/>
    <w:rsid w:val="008B60D1"/>
    <w:rPr>
      <w:rFonts w:ascii="Arial" w:hAnsi="Arial"/>
      <w:sz w:val="20"/>
      <w:lang w:val="en-GB"/>
    </w:rPr>
  </w:style>
  <w:style w:type="character" w:customStyle="1" w:styleId="af8">
    <w:name w:val="Дата Знак"/>
    <w:basedOn w:val="a0"/>
    <w:link w:val="af7"/>
    <w:uiPriority w:val="99"/>
    <w:locked/>
    <w:rsid w:val="008B60D1"/>
    <w:rPr>
      <w:rFonts w:ascii="Arial" w:eastAsia="Times New Roman" w:hAnsi="Arial"/>
      <w:sz w:val="24"/>
      <w:lang w:val="en-GB"/>
    </w:rPr>
  </w:style>
  <w:style w:type="paragraph" w:customStyle="1" w:styleId="DocExCode">
    <w:name w:val="DocExCode"/>
    <w:basedOn w:val="a"/>
    <w:uiPriority w:val="99"/>
    <w:rsid w:val="008B60D1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paragraph" w:customStyle="1" w:styleId="DocExCode-NoLine">
    <w:name w:val="DocExCode - No Line"/>
    <w:basedOn w:val="DocExCode"/>
    <w:uiPriority w:val="99"/>
    <w:rsid w:val="008B60D1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a"/>
    <w:uiPriority w:val="99"/>
    <w:rsid w:val="008B60D1"/>
    <w:rPr>
      <w:rFonts w:ascii="Arial" w:hAnsi="Arial"/>
      <w:sz w:val="20"/>
      <w:lang w:val="en-GB" w:eastAsia="en-US"/>
    </w:rPr>
  </w:style>
  <w:style w:type="character" w:styleId="af9">
    <w:name w:val="page number"/>
    <w:basedOn w:val="a0"/>
    <w:uiPriority w:val="99"/>
    <w:rsid w:val="008B60D1"/>
    <w:rPr>
      <w:rFonts w:ascii="Arial" w:hAnsi="Arial" w:cs="Times New Roman"/>
      <w:sz w:val="20"/>
    </w:rPr>
  </w:style>
  <w:style w:type="paragraph" w:customStyle="1" w:styleId="Table1">
    <w:name w:val="Table 1"/>
    <w:basedOn w:val="a"/>
    <w:uiPriority w:val="99"/>
    <w:rsid w:val="008B60D1"/>
    <w:pPr>
      <w:numPr>
        <w:numId w:val="23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Table2">
    <w:name w:val="Table 2"/>
    <w:basedOn w:val="a"/>
    <w:uiPriority w:val="99"/>
    <w:rsid w:val="008B60D1"/>
    <w:pPr>
      <w:numPr>
        <w:ilvl w:val="1"/>
        <w:numId w:val="23"/>
      </w:numPr>
      <w:spacing w:before="60" w:after="60" w:line="290" w:lineRule="auto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able3">
    <w:name w:val="Table 3"/>
    <w:basedOn w:val="a"/>
    <w:uiPriority w:val="99"/>
    <w:rsid w:val="008B60D1"/>
    <w:pPr>
      <w:numPr>
        <w:ilvl w:val="2"/>
        <w:numId w:val="23"/>
      </w:numPr>
      <w:spacing w:before="60" w:after="60" w:line="290" w:lineRule="auto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able4">
    <w:name w:val="Table 4"/>
    <w:basedOn w:val="a"/>
    <w:uiPriority w:val="99"/>
    <w:rsid w:val="008B60D1"/>
    <w:pPr>
      <w:tabs>
        <w:tab w:val="num" w:pos="680"/>
      </w:tabs>
      <w:spacing w:before="60" w:after="60" w:line="290" w:lineRule="auto"/>
      <w:ind w:left="680" w:hanging="680"/>
      <w:outlineLvl w:val="3"/>
    </w:pPr>
    <w:rPr>
      <w:rFonts w:ascii="Arial" w:hAnsi="Arial"/>
      <w:kern w:val="20"/>
      <w:sz w:val="20"/>
      <w:lang w:val="en-GB" w:eastAsia="en-US"/>
    </w:rPr>
  </w:style>
  <w:style w:type="paragraph" w:customStyle="1" w:styleId="Table5">
    <w:name w:val="Table 5"/>
    <w:basedOn w:val="a"/>
    <w:uiPriority w:val="99"/>
    <w:rsid w:val="008B60D1"/>
    <w:pPr>
      <w:tabs>
        <w:tab w:val="num" w:pos="680"/>
      </w:tabs>
      <w:spacing w:before="60" w:after="60" w:line="290" w:lineRule="auto"/>
      <w:ind w:left="680" w:hanging="680"/>
      <w:outlineLvl w:val="4"/>
    </w:pPr>
    <w:rPr>
      <w:rFonts w:ascii="Arial" w:hAnsi="Arial"/>
      <w:kern w:val="20"/>
      <w:sz w:val="20"/>
      <w:lang w:val="en-GB" w:eastAsia="en-US"/>
    </w:rPr>
  </w:style>
  <w:style w:type="paragraph" w:customStyle="1" w:styleId="Table6">
    <w:name w:val="Table 6"/>
    <w:basedOn w:val="a"/>
    <w:uiPriority w:val="99"/>
    <w:rsid w:val="008B60D1"/>
    <w:pPr>
      <w:tabs>
        <w:tab w:val="num" w:pos="680"/>
      </w:tabs>
      <w:spacing w:before="60" w:after="60" w:line="290" w:lineRule="auto"/>
      <w:ind w:left="680" w:hanging="680"/>
      <w:outlineLvl w:val="5"/>
    </w:pPr>
    <w:rPr>
      <w:rFonts w:ascii="Arial" w:hAnsi="Arial"/>
      <w:kern w:val="20"/>
      <w:sz w:val="20"/>
      <w:lang w:val="en-GB" w:eastAsia="en-US"/>
    </w:rPr>
  </w:style>
  <w:style w:type="paragraph" w:customStyle="1" w:styleId="Tablealpha">
    <w:name w:val="Table alpha"/>
    <w:basedOn w:val="CellBody"/>
    <w:uiPriority w:val="99"/>
    <w:rsid w:val="008B60D1"/>
    <w:pPr>
      <w:numPr>
        <w:numId w:val="32"/>
      </w:numPr>
    </w:pPr>
  </w:style>
  <w:style w:type="paragraph" w:customStyle="1" w:styleId="CellBody">
    <w:name w:val="CellBody"/>
    <w:basedOn w:val="a"/>
    <w:uiPriority w:val="99"/>
    <w:rsid w:val="008B60D1"/>
    <w:pPr>
      <w:spacing w:before="60" w:after="60" w:line="290" w:lineRule="auto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Tablebullet">
    <w:name w:val="Table bullet"/>
    <w:basedOn w:val="a"/>
    <w:uiPriority w:val="99"/>
    <w:rsid w:val="008B60D1"/>
    <w:pPr>
      <w:numPr>
        <w:numId w:val="57"/>
      </w:numPr>
      <w:spacing w:before="60" w:after="6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Tableroman">
    <w:name w:val="Table roman"/>
    <w:basedOn w:val="CellBody"/>
    <w:uiPriority w:val="99"/>
    <w:rsid w:val="008B60D1"/>
    <w:pPr>
      <w:numPr>
        <w:numId w:val="33"/>
      </w:numPr>
    </w:pPr>
  </w:style>
  <w:style w:type="paragraph" w:customStyle="1" w:styleId="zFSand">
    <w:name w:val="zFSand"/>
    <w:basedOn w:val="a"/>
    <w:next w:val="zFSco-names"/>
    <w:uiPriority w:val="99"/>
    <w:rsid w:val="008B60D1"/>
    <w:pPr>
      <w:spacing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co-names">
    <w:name w:val="zFSco-names"/>
    <w:basedOn w:val="a"/>
    <w:next w:val="zFSand"/>
    <w:uiPriority w:val="99"/>
    <w:rsid w:val="008B60D1"/>
    <w:pPr>
      <w:spacing w:before="120" w:after="120" w:line="290" w:lineRule="auto"/>
      <w:jc w:val="center"/>
    </w:pPr>
    <w:rPr>
      <w:rFonts w:ascii="Arial" w:eastAsia="SimSun" w:hAnsi="Arial"/>
      <w:kern w:val="24"/>
      <w:lang w:val="en-GB" w:eastAsia="en-US"/>
    </w:rPr>
  </w:style>
  <w:style w:type="paragraph" w:customStyle="1" w:styleId="zFSDate">
    <w:name w:val="zFSDate"/>
    <w:basedOn w:val="a"/>
    <w:uiPriority w:val="99"/>
    <w:rsid w:val="008B60D1"/>
    <w:pPr>
      <w:spacing w:line="290" w:lineRule="auto"/>
      <w:jc w:val="center"/>
    </w:pPr>
    <w:rPr>
      <w:rFonts w:ascii="Arial" w:hAnsi="Arial"/>
      <w:kern w:val="20"/>
      <w:sz w:val="20"/>
      <w:lang w:val="en-GB" w:eastAsia="en-US"/>
    </w:rPr>
  </w:style>
  <w:style w:type="character" w:styleId="afa">
    <w:name w:val="Hyperlink"/>
    <w:basedOn w:val="a0"/>
    <w:uiPriority w:val="99"/>
    <w:rsid w:val="008B60D1"/>
    <w:rPr>
      <w:rFonts w:cs="Times New Roman"/>
      <w:color w:val="AF005F"/>
      <w:u w:val="none"/>
    </w:rPr>
  </w:style>
  <w:style w:type="paragraph" w:customStyle="1" w:styleId="zFSFooter">
    <w:name w:val="zFSFooter"/>
    <w:basedOn w:val="a"/>
    <w:uiPriority w:val="99"/>
    <w:rsid w:val="008B60D1"/>
    <w:pPr>
      <w:tabs>
        <w:tab w:val="left" w:pos="6521"/>
      </w:tabs>
      <w:spacing w:after="40"/>
      <w:ind w:left="-108"/>
    </w:pPr>
    <w:rPr>
      <w:rFonts w:ascii="Arial" w:hAnsi="Arial"/>
      <w:sz w:val="16"/>
      <w:lang w:val="en-GB" w:eastAsia="en-US"/>
    </w:rPr>
  </w:style>
  <w:style w:type="paragraph" w:customStyle="1" w:styleId="zFSNarrative">
    <w:name w:val="zFSNarrative"/>
    <w:basedOn w:val="a"/>
    <w:uiPriority w:val="99"/>
    <w:rsid w:val="008B60D1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Title">
    <w:name w:val="zFSTitle"/>
    <w:basedOn w:val="a"/>
    <w:next w:val="zFSNarrative"/>
    <w:uiPriority w:val="99"/>
    <w:rsid w:val="008B60D1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US"/>
    </w:rPr>
  </w:style>
  <w:style w:type="character" w:customStyle="1" w:styleId="afb">
    <w:name w:val="Текст концевой сноски Знак"/>
    <w:link w:val="afc"/>
    <w:uiPriority w:val="99"/>
    <w:semiHidden/>
    <w:locked/>
    <w:rsid w:val="008B60D1"/>
    <w:rPr>
      <w:rFonts w:ascii="Arial" w:hAnsi="Arial"/>
      <w:lang w:val="en-GB"/>
    </w:rPr>
  </w:style>
  <w:style w:type="paragraph" w:styleId="afc">
    <w:name w:val="endnote text"/>
    <w:basedOn w:val="a"/>
    <w:link w:val="afb"/>
    <w:uiPriority w:val="99"/>
    <w:semiHidden/>
    <w:rsid w:val="008B60D1"/>
    <w:rPr>
      <w:rFonts w:ascii="Arial" w:hAnsi="Arial"/>
      <w:sz w:val="20"/>
      <w:szCs w:val="20"/>
      <w:lang w:val="en-GB"/>
    </w:rPr>
  </w:style>
  <w:style w:type="character" w:customStyle="1" w:styleId="EndnoteTextChar1">
    <w:name w:val="Endnote Text Char1"/>
    <w:basedOn w:val="a0"/>
    <w:uiPriority w:val="99"/>
    <w:semiHidden/>
    <w:rsid w:val="00AC16B5"/>
    <w:rPr>
      <w:rFonts w:ascii="Times New Roman" w:hAnsi="Times New Roman"/>
      <w:sz w:val="20"/>
      <w:szCs w:val="20"/>
    </w:rPr>
  </w:style>
  <w:style w:type="character" w:customStyle="1" w:styleId="14">
    <w:name w:val="Текст концевой сноски Знак1"/>
    <w:uiPriority w:val="99"/>
    <w:semiHidden/>
    <w:rsid w:val="008B60D1"/>
    <w:rPr>
      <w:rFonts w:ascii="Times New Roman" w:eastAsia="Times New Roman" w:hAnsi="Times New Roman"/>
      <w:sz w:val="20"/>
      <w:lang w:eastAsia="ru-RU"/>
    </w:rPr>
  </w:style>
  <w:style w:type="paragraph" w:customStyle="1" w:styleId="Head">
    <w:name w:val="Head"/>
    <w:basedOn w:val="a"/>
    <w:next w:val="Body"/>
    <w:uiPriority w:val="99"/>
    <w:rsid w:val="008B60D1"/>
    <w:pPr>
      <w:keepNext/>
      <w:spacing w:before="280" w:after="140" w:line="290" w:lineRule="auto"/>
      <w:jc w:val="both"/>
      <w:outlineLvl w:val="0"/>
    </w:pPr>
    <w:rPr>
      <w:rFonts w:ascii="Arial" w:hAnsi="Arial"/>
      <w:b/>
      <w:kern w:val="23"/>
      <w:sz w:val="23"/>
      <w:lang w:val="en-GB" w:eastAsia="en-US"/>
    </w:rPr>
  </w:style>
  <w:style w:type="paragraph" w:customStyle="1" w:styleId="zSFRef">
    <w:name w:val="zSFRef"/>
    <w:basedOn w:val="a"/>
    <w:uiPriority w:val="99"/>
    <w:rsid w:val="008B60D1"/>
    <w:rPr>
      <w:rFonts w:ascii="Arial" w:eastAsia="SimSun" w:hAnsi="Arial"/>
      <w:kern w:val="16"/>
      <w:sz w:val="16"/>
      <w:szCs w:val="16"/>
      <w:lang w:val="en-GB" w:eastAsia="en-US"/>
    </w:rPr>
  </w:style>
  <w:style w:type="paragraph" w:customStyle="1" w:styleId="UCAlpha1">
    <w:name w:val="UCAlpha 1"/>
    <w:basedOn w:val="a"/>
    <w:uiPriority w:val="99"/>
    <w:rsid w:val="008B60D1"/>
    <w:pPr>
      <w:numPr>
        <w:numId w:val="3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2">
    <w:name w:val="UCAlpha 2"/>
    <w:basedOn w:val="a"/>
    <w:uiPriority w:val="99"/>
    <w:rsid w:val="008B60D1"/>
    <w:pPr>
      <w:numPr>
        <w:numId w:val="3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3">
    <w:name w:val="UCAlpha 3"/>
    <w:basedOn w:val="a"/>
    <w:uiPriority w:val="99"/>
    <w:rsid w:val="008B60D1"/>
    <w:pPr>
      <w:numPr>
        <w:numId w:val="3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4">
    <w:name w:val="UCAlpha 4"/>
    <w:basedOn w:val="a"/>
    <w:uiPriority w:val="99"/>
    <w:rsid w:val="008B60D1"/>
    <w:pPr>
      <w:numPr>
        <w:numId w:val="3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5">
    <w:name w:val="UCAlpha 5"/>
    <w:basedOn w:val="a"/>
    <w:uiPriority w:val="99"/>
    <w:rsid w:val="008B60D1"/>
    <w:pPr>
      <w:numPr>
        <w:numId w:val="4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6">
    <w:name w:val="UCAlpha 6"/>
    <w:basedOn w:val="a"/>
    <w:uiPriority w:val="99"/>
    <w:rsid w:val="008B60D1"/>
    <w:pPr>
      <w:numPr>
        <w:numId w:val="4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1">
    <w:name w:val="UCRoman 1"/>
    <w:basedOn w:val="a"/>
    <w:uiPriority w:val="99"/>
    <w:rsid w:val="008B60D1"/>
    <w:pPr>
      <w:numPr>
        <w:numId w:val="4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2">
    <w:name w:val="UCRoman 2"/>
    <w:basedOn w:val="a"/>
    <w:uiPriority w:val="99"/>
    <w:rsid w:val="008B60D1"/>
    <w:pPr>
      <w:numPr>
        <w:numId w:val="4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oublealpha">
    <w:name w:val="double alpha"/>
    <w:basedOn w:val="a"/>
    <w:uiPriority w:val="99"/>
    <w:rsid w:val="008B60D1"/>
    <w:pPr>
      <w:numPr>
        <w:numId w:val="4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istNumbers">
    <w:name w:val="List Numbers"/>
    <w:basedOn w:val="a"/>
    <w:uiPriority w:val="99"/>
    <w:rsid w:val="008B60D1"/>
    <w:pPr>
      <w:numPr>
        <w:numId w:val="35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dashbullet1">
    <w:name w:val="dash bullet 1"/>
    <w:basedOn w:val="a"/>
    <w:uiPriority w:val="99"/>
    <w:rsid w:val="008B60D1"/>
    <w:pPr>
      <w:numPr>
        <w:numId w:val="5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2">
    <w:name w:val="dash bullet 2"/>
    <w:basedOn w:val="a"/>
    <w:uiPriority w:val="99"/>
    <w:rsid w:val="008B60D1"/>
    <w:pPr>
      <w:numPr>
        <w:numId w:val="5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3">
    <w:name w:val="dash bullet 3"/>
    <w:basedOn w:val="a"/>
    <w:uiPriority w:val="99"/>
    <w:rsid w:val="008B60D1"/>
    <w:pPr>
      <w:numPr>
        <w:numId w:val="5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4">
    <w:name w:val="dash bullet 4"/>
    <w:basedOn w:val="a"/>
    <w:uiPriority w:val="99"/>
    <w:rsid w:val="008B60D1"/>
    <w:pPr>
      <w:numPr>
        <w:numId w:val="5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5">
    <w:name w:val="dash bullet 5"/>
    <w:basedOn w:val="a"/>
    <w:uiPriority w:val="99"/>
    <w:rsid w:val="008B60D1"/>
    <w:pPr>
      <w:numPr>
        <w:numId w:val="5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6">
    <w:name w:val="dash bullet 6"/>
    <w:basedOn w:val="a"/>
    <w:uiPriority w:val="99"/>
    <w:rsid w:val="008B60D1"/>
    <w:pPr>
      <w:numPr>
        <w:numId w:val="5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zFSAddress">
    <w:name w:val="zFSAddress"/>
    <w:basedOn w:val="a"/>
    <w:uiPriority w:val="99"/>
    <w:rsid w:val="008B60D1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paragraph" w:customStyle="1" w:styleId="zFSDescription">
    <w:name w:val="zFSDescription"/>
    <w:basedOn w:val="zFSDate"/>
    <w:uiPriority w:val="99"/>
    <w:rsid w:val="008B60D1"/>
    <w:rPr>
      <w:rFonts w:eastAsia="SimSun"/>
      <w:i/>
      <w:caps/>
      <w:szCs w:val="20"/>
    </w:rPr>
  </w:style>
  <w:style w:type="paragraph" w:customStyle="1" w:styleId="zFSDraft">
    <w:name w:val="zFSDraft"/>
    <w:basedOn w:val="a"/>
    <w:uiPriority w:val="99"/>
    <w:rsid w:val="008B60D1"/>
    <w:pPr>
      <w:spacing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zFSFax">
    <w:name w:val="zFSFax"/>
    <w:basedOn w:val="a"/>
    <w:uiPriority w:val="99"/>
    <w:rsid w:val="008B60D1"/>
    <w:rPr>
      <w:rFonts w:ascii="Arial" w:hAnsi="Arial"/>
      <w:kern w:val="16"/>
      <w:sz w:val="16"/>
      <w:lang w:val="en-GB" w:eastAsia="en-US"/>
    </w:rPr>
  </w:style>
  <w:style w:type="paragraph" w:customStyle="1" w:styleId="zFSNameofDoc">
    <w:name w:val="zFSNameofDoc"/>
    <w:basedOn w:val="a"/>
    <w:uiPriority w:val="99"/>
    <w:rsid w:val="008B60D1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US"/>
    </w:rPr>
  </w:style>
  <w:style w:type="paragraph" w:customStyle="1" w:styleId="zFSTel">
    <w:name w:val="zFSTel"/>
    <w:basedOn w:val="a"/>
    <w:uiPriority w:val="99"/>
    <w:rsid w:val="008B60D1"/>
    <w:pPr>
      <w:spacing w:before="120"/>
    </w:pPr>
    <w:rPr>
      <w:rFonts w:ascii="Arial" w:hAnsi="Arial"/>
      <w:kern w:val="16"/>
      <w:sz w:val="16"/>
      <w:lang w:val="en-GB" w:eastAsia="en-US"/>
    </w:rPr>
  </w:style>
  <w:style w:type="paragraph" w:customStyle="1" w:styleId="zFSAmount">
    <w:name w:val="zFSAmount"/>
    <w:basedOn w:val="a"/>
    <w:uiPriority w:val="99"/>
    <w:rsid w:val="008B60D1"/>
    <w:pPr>
      <w:spacing w:before="800" w:line="290" w:lineRule="auto"/>
      <w:jc w:val="center"/>
    </w:pPr>
    <w:rPr>
      <w:rFonts w:ascii="Arial" w:hAnsi="Arial"/>
      <w:i/>
      <w:sz w:val="20"/>
      <w:lang w:val="en-GB" w:eastAsia="en-US"/>
    </w:rPr>
  </w:style>
  <w:style w:type="character" w:styleId="afd">
    <w:name w:val="FollowedHyperlink"/>
    <w:basedOn w:val="a0"/>
    <w:uiPriority w:val="99"/>
    <w:rsid w:val="008B60D1"/>
    <w:rPr>
      <w:rFonts w:cs="Times New Roman"/>
      <w:color w:val="AF005F"/>
      <w:u w:val="none"/>
    </w:rPr>
  </w:style>
  <w:style w:type="character" w:customStyle="1" w:styleId="zTokyoLogoCaption">
    <w:name w:val="zTokyoLogoCaption"/>
    <w:uiPriority w:val="99"/>
    <w:rsid w:val="008B60D1"/>
    <w:rPr>
      <w:rFonts w:ascii="MS Mincho" w:eastAsia="MS Mincho"/>
      <w:noProof/>
      <w:sz w:val="13"/>
    </w:rPr>
  </w:style>
  <w:style w:type="paragraph" w:customStyle="1" w:styleId="zFSAddress2">
    <w:name w:val="zFSAddress2"/>
    <w:basedOn w:val="a"/>
    <w:uiPriority w:val="99"/>
    <w:rsid w:val="008B60D1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character" w:customStyle="1" w:styleId="zTokyoLogoCaption2">
    <w:name w:val="zTokyoLogoCaption2"/>
    <w:uiPriority w:val="99"/>
    <w:rsid w:val="008B60D1"/>
    <w:rPr>
      <w:rFonts w:ascii="MS Mincho" w:eastAsia="MS Mincho"/>
      <w:noProof/>
      <w:sz w:val="16"/>
    </w:rPr>
  </w:style>
  <w:style w:type="paragraph" w:customStyle="1" w:styleId="Default">
    <w:name w:val="Default"/>
    <w:uiPriority w:val="99"/>
    <w:rsid w:val="008B60D1"/>
    <w:pPr>
      <w:widowControl w:val="0"/>
      <w:autoSpaceDE w:val="0"/>
      <w:autoSpaceDN w:val="0"/>
      <w:adjustRightInd w:val="0"/>
    </w:pPr>
    <w:rPr>
      <w:rFonts w:ascii="JDGCLK+TimesNewRoman,Bold" w:hAnsi="JDGCLK+TimesNewRoman,Bold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8B60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8B60D1"/>
    <w:rPr>
      <w:rFonts w:ascii="Times New Roman" w:eastAsia="Times New Roman" w:hAnsi="Times New Roman"/>
      <w:sz w:val="16"/>
      <w:lang w:eastAsia="ru-RU"/>
    </w:rPr>
  </w:style>
  <w:style w:type="paragraph" w:customStyle="1" w:styleId="ScheduleNumber">
    <w:name w:val="Schedule Number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ScheduleName">
    <w:name w:val="Schedule Name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ScheduleNameContentsPage">
    <w:name w:val="Schedule Name (Contents Page)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TOC11">
    <w:name w:val="TOC 11"/>
    <w:basedOn w:val="Default"/>
    <w:next w:val="Default"/>
    <w:uiPriority w:val="99"/>
    <w:rsid w:val="008B60D1"/>
    <w:pPr>
      <w:spacing w:before="120" w:after="120"/>
    </w:pPr>
    <w:rPr>
      <w:color w:val="auto"/>
    </w:rPr>
  </w:style>
  <w:style w:type="paragraph" w:customStyle="1" w:styleId="TOC21">
    <w:name w:val="TOC 21"/>
    <w:basedOn w:val="Default"/>
    <w:next w:val="Default"/>
    <w:uiPriority w:val="99"/>
    <w:rsid w:val="008B60D1"/>
    <w:rPr>
      <w:color w:val="auto"/>
    </w:rPr>
  </w:style>
  <w:style w:type="paragraph" w:customStyle="1" w:styleId="TOC31">
    <w:name w:val="TOC 31"/>
    <w:basedOn w:val="Default"/>
    <w:next w:val="Default"/>
    <w:uiPriority w:val="99"/>
    <w:rsid w:val="008B60D1"/>
    <w:rPr>
      <w:color w:val="auto"/>
    </w:rPr>
  </w:style>
  <w:style w:type="paragraph" w:customStyle="1" w:styleId="SchedulePartNumber">
    <w:name w:val="Schedule Part Number"/>
    <w:basedOn w:val="Default"/>
    <w:next w:val="Default"/>
    <w:link w:val="SchedulePartNumber0"/>
    <w:uiPriority w:val="99"/>
    <w:rsid w:val="008B60D1"/>
    <w:pPr>
      <w:spacing w:after="240"/>
    </w:pPr>
    <w:rPr>
      <w:color w:val="auto"/>
    </w:rPr>
  </w:style>
  <w:style w:type="character" w:customStyle="1" w:styleId="SchedulePartNumber0">
    <w:name w:val="Schedule Part Number Знак"/>
    <w:link w:val="SchedulePartNumber"/>
    <w:uiPriority w:val="99"/>
    <w:locked/>
    <w:rsid w:val="008B60D1"/>
    <w:rPr>
      <w:rFonts w:ascii="JDGCLK+TimesNewRoman,Bold" w:eastAsia="Times New Roman" w:hAnsi="JDGCLK+TimesNewRoman,Bold"/>
      <w:sz w:val="24"/>
      <w:lang w:eastAsia="ru-RU"/>
    </w:rPr>
  </w:style>
  <w:style w:type="paragraph" w:customStyle="1" w:styleId="SchedulePartTitle">
    <w:name w:val="Schedule Part Title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MFNumLev1">
    <w:name w:val="MFNumLev1"/>
    <w:basedOn w:val="Default"/>
    <w:next w:val="Default"/>
    <w:uiPriority w:val="99"/>
    <w:rsid w:val="008B60D1"/>
    <w:pPr>
      <w:spacing w:before="240" w:after="240"/>
    </w:pPr>
    <w:rPr>
      <w:color w:val="auto"/>
    </w:rPr>
  </w:style>
  <w:style w:type="paragraph" w:customStyle="1" w:styleId="MFNumLev2">
    <w:name w:val="MFNumLev2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styleId="afe">
    <w:name w:val="Body Text Indent"/>
    <w:basedOn w:val="Default"/>
    <w:next w:val="Default"/>
    <w:link w:val="aff"/>
    <w:uiPriority w:val="99"/>
    <w:rsid w:val="008B60D1"/>
    <w:pPr>
      <w:spacing w:after="240"/>
    </w:pPr>
    <w:rPr>
      <w:color w:val="auto"/>
    </w:rPr>
  </w:style>
  <w:style w:type="character" w:customStyle="1" w:styleId="aff">
    <w:name w:val="Основной текст с отступом Знак"/>
    <w:basedOn w:val="a0"/>
    <w:link w:val="afe"/>
    <w:uiPriority w:val="99"/>
    <w:locked/>
    <w:rsid w:val="008B60D1"/>
    <w:rPr>
      <w:rFonts w:ascii="JDGCLK+TimesNewRoman,Bold" w:eastAsia="Times New Roman" w:hAnsi="JDGCLK+TimesNewRoman,Bold"/>
      <w:sz w:val="24"/>
      <w:lang w:eastAsia="ru-RU"/>
    </w:rPr>
  </w:style>
  <w:style w:type="paragraph" w:customStyle="1" w:styleId="MFNumLev3">
    <w:name w:val="MFNumLev3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styleId="aff0">
    <w:name w:val="Normal Indent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MFNumLev4">
    <w:name w:val="MFNumLev4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BodyTextIndent1">
    <w:name w:val="Body Text Indent 1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Normal1">
    <w:name w:val="Normal1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BodyTextIndent4">
    <w:name w:val="Body Text Indent4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MFNumLev5">
    <w:name w:val="MFNumLev5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Text">
    <w:name w:val="Text"/>
    <w:basedOn w:val="Default"/>
    <w:next w:val="Default"/>
    <w:uiPriority w:val="99"/>
    <w:rsid w:val="008B60D1"/>
    <w:pPr>
      <w:spacing w:before="130" w:after="240"/>
    </w:pPr>
    <w:rPr>
      <w:color w:val="auto"/>
    </w:rPr>
  </w:style>
  <w:style w:type="paragraph" w:customStyle="1" w:styleId="FootnoteText1">
    <w:name w:val="Footnote Text1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1">
    <w:name w:val="Список Марк.1"/>
    <w:basedOn w:val="a"/>
    <w:uiPriority w:val="99"/>
    <w:rsid w:val="008B60D1"/>
    <w:pPr>
      <w:numPr>
        <w:numId w:val="58"/>
      </w:numPr>
      <w:spacing w:after="60" w:line="360" w:lineRule="auto"/>
      <w:ind w:right="284"/>
    </w:pPr>
    <w:rPr>
      <w:rFonts w:ascii="Arial" w:hAnsi="Arial"/>
      <w:sz w:val="22"/>
      <w:szCs w:val="20"/>
    </w:rPr>
  </w:style>
  <w:style w:type="paragraph" w:customStyle="1" w:styleId="aff1">
    <w:name w:val="Заголовок таблицы"/>
    <w:basedOn w:val="a"/>
    <w:next w:val="a"/>
    <w:uiPriority w:val="99"/>
    <w:rsid w:val="008B60D1"/>
    <w:pPr>
      <w:spacing w:before="240" w:after="60" w:line="360" w:lineRule="auto"/>
      <w:ind w:left="284" w:right="284"/>
      <w:jc w:val="center"/>
    </w:pPr>
    <w:rPr>
      <w:rFonts w:ascii="Arial" w:hAnsi="Arial"/>
      <w:b/>
      <w:sz w:val="22"/>
      <w:szCs w:val="20"/>
    </w:rPr>
  </w:style>
  <w:style w:type="character" w:customStyle="1" w:styleId="aff2">
    <w:name w:val="Выделение по тексту"/>
    <w:uiPriority w:val="99"/>
    <w:rsid w:val="008B60D1"/>
    <w:rPr>
      <w:rFonts w:ascii="Courier New" w:hAnsi="Courier New"/>
      <w:lang w:val="ru-RU"/>
    </w:rPr>
  </w:style>
  <w:style w:type="paragraph" w:customStyle="1" w:styleId="aff3">
    <w:name w:val="Заголовок примечания"/>
    <w:basedOn w:val="a"/>
    <w:next w:val="ad"/>
    <w:uiPriority w:val="99"/>
    <w:rsid w:val="008B60D1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paragraph" w:customStyle="1" w:styleId="aff4">
    <w:name w:val="Подпись под рисунком"/>
    <w:basedOn w:val="a"/>
    <w:next w:val="a"/>
    <w:uiPriority w:val="99"/>
    <w:rsid w:val="008B60D1"/>
    <w:pPr>
      <w:spacing w:before="60" w:after="240"/>
      <w:ind w:left="284" w:right="284"/>
      <w:jc w:val="center"/>
    </w:pPr>
    <w:rPr>
      <w:rFonts w:ascii="Arial" w:hAnsi="Arial"/>
      <w:b/>
      <w:sz w:val="22"/>
      <w:szCs w:val="20"/>
    </w:rPr>
  </w:style>
  <w:style w:type="paragraph" w:customStyle="1" w:styleId="23">
    <w:name w:val="Список Марк.2"/>
    <w:basedOn w:val="a"/>
    <w:uiPriority w:val="99"/>
    <w:rsid w:val="008B60D1"/>
    <w:pPr>
      <w:tabs>
        <w:tab w:val="num" w:pos="680"/>
      </w:tabs>
      <w:spacing w:after="60" w:line="360" w:lineRule="auto"/>
      <w:ind w:left="1135" w:right="284" w:hanging="284"/>
    </w:pPr>
    <w:rPr>
      <w:rFonts w:ascii="Arial" w:hAnsi="Arial"/>
      <w:sz w:val="22"/>
      <w:szCs w:val="20"/>
    </w:rPr>
  </w:style>
  <w:style w:type="paragraph" w:customStyle="1" w:styleId="10">
    <w:name w:val="Список Нум.1"/>
    <w:basedOn w:val="a"/>
    <w:uiPriority w:val="99"/>
    <w:rsid w:val="008B60D1"/>
    <w:pPr>
      <w:numPr>
        <w:numId w:val="59"/>
      </w:numPr>
      <w:tabs>
        <w:tab w:val="clear" w:pos="360"/>
      </w:tabs>
      <w:spacing w:after="60" w:line="360" w:lineRule="auto"/>
      <w:ind w:left="1134" w:right="284" w:hanging="283"/>
    </w:pPr>
    <w:rPr>
      <w:rFonts w:ascii="Arial" w:hAnsi="Arial"/>
      <w:sz w:val="22"/>
      <w:szCs w:val="20"/>
    </w:rPr>
  </w:style>
  <w:style w:type="paragraph" w:customStyle="1" w:styleId="24">
    <w:name w:val="Список Нум.2"/>
    <w:basedOn w:val="a"/>
    <w:uiPriority w:val="99"/>
    <w:rsid w:val="008B60D1"/>
    <w:pPr>
      <w:tabs>
        <w:tab w:val="num" w:pos="360"/>
      </w:tabs>
      <w:spacing w:after="60" w:line="360" w:lineRule="auto"/>
      <w:ind w:left="1418" w:right="284" w:hanging="284"/>
    </w:pPr>
    <w:rPr>
      <w:rFonts w:ascii="Arial" w:hAnsi="Arial"/>
      <w:sz w:val="22"/>
      <w:szCs w:val="20"/>
    </w:rPr>
  </w:style>
  <w:style w:type="paragraph" w:customStyle="1" w:styleId="33">
    <w:name w:val="Список Нум.3"/>
    <w:basedOn w:val="a"/>
    <w:uiPriority w:val="99"/>
    <w:rsid w:val="008B60D1"/>
    <w:pPr>
      <w:tabs>
        <w:tab w:val="num" w:pos="1080"/>
      </w:tabs>
      <w:spacing w:after="60" w:line="360" w:lineRule="auto"/>
      <w:ind w:left="1701" w:right="284" w:hanging="283"/>
      <w:jc w:val="both"/>
    </w:pPr>
    <w:rPr>
      <w:rFonts w:ascii="Arial" w:hAnsi="Arial"/>
      <w:sz w:val="22"/>
      <w:szCs w:val="20"/>
    </w:rPr>
  </w:style>
  <w:style w:type="paragraph" w:customStyle="1" w:styleId="41">
    <w:name w:val="Список Нум.4"/>
    <w:basedOn w:val="a"/>
    <w:uiPriority w:val="99"/>
    <w:rsid w:val="008B60D1"/>
    <w:pPr>
      <w:tabs>
        <w:tab w:val="num" w:pos="1440"/>
      </w:tabs>
      <w:spacing w:after="60" w:line="360" w:lineRule="auto"/>
      <w:ind w:left="1985" w:right="284" w:hanging="284"/>
      <w:jc w:val="both"/>
    </w:pPr>
    <w:rPr>
      <w:rFonts w:ascii="Arial" w:hAnsi="Arial"/>
      <w:sz w:val="22"/>
      <w:szCs w:val="20"/>
    </w:rPr>
  </w:style>
  <w:style w:type="paragraph" w:customStyle="1" w:styleId="51">
    <w:name w:val="Список Нум.5"/>
    <w:basedOn w:val="a"/>
    <w:uiPriority w:val="99"/>
    <w:rsid w:val="008B60D1"/>
    <w:pPr>
      <w:tabs>
        <w:tab w:val="num" w:pos="2160"/>
      </w:tabs>
      <w:spacing w:after="60" w:line="360" w:lineRule="auto"/>
      <w:ind w:left="2268" w:right="284" w:hanging="283"/>
      <w:jc w:val="both"/>
    </w:pPr>
    <w:rPr>
      <w:rFonts w:ascii="Arial" w:hAnsi="Arial"/>
      <w:sz w:val="22"/>
      <w:szCs w:val="20"/>
    </w:rPr>
  </w:style>
  <w:style w:type="paragraph" w:customStyle="1" w:styleId="61">
    <w:name w:val="Список Нум.6"/>
    <w:basedOn w:val="a"/>
    <w:uiPriority w:val="99"/>
    <w:rsid w:val="008B60D1"/>
    <w:pPr>
      <w:tabs>
        <w:tab w:val="num" w:pos="2520"/>
      </w:tabs>
      <w:spacing w:after="60" w:line="360" w:lineRule="auto"/>
      <w:ind w:left="2552" w:right="284" w:hanging="284"/>
      <w:jc w:val="both"/>
    </w:pPr>
    <w:rPr>
      <w:rFonts w:ascii="Arial" w:hAnsi="Arial"/>
      <w:sz w:val="22"/>
      <w:szCs w:val="20"/>
    </w:rPr>
  </w:style>
  <w:style w:type="paragraph" w:customStyle="1" w:styleId="71">
    <w:name w:val="Список Нум.7"/>
    <w:basedOn w:val="a"/>
    <w:uiPriority w:val="99"/>
    <w:rsid w:val="008B60D1"/>
    <w:pPr>
      <w:tabs>
        <w:tab w:val="num" w:pos="3240"/>
      </w:tabs>
      <w:spacing w:after="60" w:line="360" w:lineRule="auto"/>
      <w:ind w:left="2835" w:right="284" w:hanging="283"/>
      <w:jc w:val="both"/>
    </w:pPr>
    <w:rPr>
      <w:rFonts w:ascii="Arial" w:hAnsi="Arial"/>
      <w:sz w:val="22"/>
      <w:szCs w:val="20"/>
    </w:rPr>
  </w:style>
  <w:style w:type="paragraph" w:customStyle="1" w:styleId="81">
    <w:name w:val="Список Нум.8"/>
    <w:basedOn w:val="a"/>
    <w:uiPriority w:val="99"/>
    <w:rsid w:val="008B60D1"/>
    <w:pPr>
      <w:tabs>
        <w:tab w:val="num" w:pos="3600"/>
      </w:tabs>
      <w:spacing w:after="60" w:line="360" w:lineRule="auto"/>
      <w:ind w:left="3119" w:right="284" w:hanging="284"/>
      <w:jc w:val="both"/>
    </w:pPr>
    <w:rPr>
      <w:rFonts w:ascii="Arial" w:hAnsi="Arial"/>
      <w:sz w:val="22"/>
      <w:szCs w:val="20"/>
    </w:rPr>
  </w:style>
  <w:style w:type="paragraph" w:customStyle="1" w:styleId="91">
    <w:name w:val="Список Нум.9"/>
    <w:basedOn w:val="a"/>
    <w:uiPriority w:val="99"/>
    <w:rsid w:val="008B60D1"/>
    <w:pPr>
      <w:tabs>
        <w:tab w:val="num" w:pos="4320"/>
      </w:tabs>
      <w:spacing w:after="60" w:line="360" w:lineRule="auto"/>
      <w:ind w:left="3402" w:right="284" w:hanging="283"/>
      <w:jc w:val="both"/>
    </w:pPr>
    <w:rPr>
      <w:rFonts w:ascii="Arial" w:hAnsi="Arial"/>
      <w:sz w:val="22"/>
      <w:szCs w:val="20"/>
    </w:rPr>
  </w:style>
  <w:style w:type="paragraph" w:customStyle="1" w:styleId="aff5">
    <w:name w:val="Заголовок листинга"/>
    <w:basedOn w:val="a"/>
    <w:next w:val="aff6"/>
    <w:uiPriority w:val="99"/>
    <w:rsid w:val="008B60D1"/>
    <w:pPr>
      <w:pBdr>
        <w:top w:val="dotted" w:sz="4" w:space="1" w:color="auto"/>
        <w:bottom w:val="dotted" w:sz="4" w:space="1" w:color="auto"/>
      </w:pBdr>
      <w:spacing w:before="240" w:after="160"/>
      <w:ind w:left="284" w:right="284"/>
    </w:pPr>
    <w:rPr>
      <w:rFonts w:ascii="Arial" w:hAnsi="Arial"/>
      <w:b/>
      <w:sz w:val="20"/>
      <w:szCs w:val="20"/>
    </w:rPr>
  </w:style>
  <w:style w:type="paragraph" w:customStyle="1" w:styleId="aff6">
    <w:name w:val="Текст листинга"/>
    <w:basedOn w:val="a"/>
    <w:uiPriority w:val="99"/>
    <w:rsid w:val="008B60D1"/>
    <w:pPr>
      <w:spacing w:before="40" w:after="40" w:line="360" w:lineRule="auto"/>
      <w:ind w:left="284" w:right="284"/>
      <w:jc w:val="both"/>
    </w:pPr>
    <w:rPr>
      <w:rFonts w:ascii="Courier New" w:hAnsi="Courier New"/>
      <w:sz w:val="22"/>
      <w:szCs w:val="20"/>
    </w:rPr>
  </w:style>
  <w:style w:type="character" w:customStyle="1" w:styleId="interface">
    <w:name w:val="interface"/>
    <w:uiPriority w:val="99"/>
    <w:rsid w:val="008B60D1"/>
    <w:rPr>
      <w:rFonts w:ascii="Arial" w:hAnsi="Arial"/>
      <w:color w:val="auto"/>
      <w:sz w:val="20"/>
    </w:rPr>
  </w:style>
  <w:style w:type="paragraph" w:styleId="aff7">
    <w:name w:val="Block Text"/>
    <w:basedOn w:val="a"/>
    <w:uiPriority w:val="99"/>
    <w:rsid w:val="008B60D1"/>
    <w:pPr>
      <w:spacing w:after="60" w:line="360" w:lineRule="auto"/>
      <w:ind w:left="284" w:right="284" w:firstLine="567"/>
      <w:jc w:val="both"/>
    </w:pPr>
    <w:rPr>
      <w:rFonts w:ascii="Arial" w:hAnsi="Arial"/>
      <w:sz w:val="22"/>
      <w:szCs w:val="20"/>
    </w:rPr>
  </w:style>
  <w:style w:type="character" w:customStyle="1" w:styleId="aff8">
    <w:name w:val="Схема документа Знак"/>
    <w:link w:val="aff9"/>
    <w:uiPriority w:val="99"/>
    <w:semiHidden/>
    <w:locked/>
    <w:rsid w:val="008B60D1"/>
    <w:rPr>
      <w:rFonts w:ascii="Tahoma" w:hAnsi="Tahoma"/>
      <w:shd w:val="clear" w:color="auto" w:fill="000080"/>
      <w:lang w:eastAsia="ru-RU"/>
    </w:rPr>
  </w:style>
  <w:style w:type="paragraph" w:styleId="aff9">
    <w:name w:val="Document Map"/>
    <w:basedOn w:val="a"/>
    <w:link w:val="aff8"/>
    <w:uiPriority w:val="99"/>
    <w:semiHidden/>
    <w:rsid w:val="008B60D1"/>
    <w:pPr>
      <w:shd w:val="clear" w:color="auto" w:fill="000080"/>
    </w:pPr>
    <w:rPr>
      <w:rFonts w:ascii="Tahoma" w:hAnsi="Tahoma"/>
      <w:sz w:val="20"/>
      <w:szCs w:val="20"/>
      <w:shd w:val="clear" w:color="auto" w:fill="000080"/>
    </w:rPr>
  </w:style>
  <w:style w:type="character" w:customStyle="1" w:styleId="DocumentMapChar1">
    <w:name w:val="Document Map Char1"/>
    <w:basedOn w:val="a0"/>
    <w:uiPriority w:val="99"/>
    <w:semiHidden/>
    <w:rsid w:val="00AC16B5"/>
    <w:rPr>
      <w:rFonts w:ascii="Times New Roman" w:hAnsi="Times New Roman"/>
      <w:sz w:val="0"/>
      <w:szCs w:val="0"/>
    </w:rPr>
  </w:style>
  <w:style w:type="character" w:customStyle="1" w:styleId="15">
    <w:name w:val="Схема документа Знак1"/>
    <w:uiPriority w:val="99"/>
    <w:semiHidden/>
    <w:rsid w:val="008B60D1"/>
    <w:rPr>
      <w:rFonts w:ascii="Tahoma" w:eastAsia="Times New Roman" w:hAnsi="Tahoma"/>
      <w:sz w:val="16"/>
      <w:lang w:eastAsia="ru-RU"/>
    </w:rPr>
  </w:style>
  <w:style w:type="paragraph" w:styleId="25">
    <w:name w:val="Body Text 2"/>
    <w:basedOn w:val="a"/>
    <w:link w:val="26"/>
    <w:uiPriority w:val="99"/>
    <w:rsid w:val="008B60D1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customStyle="1" w:styleId="CMSHeadL3">
    <w:name w:val="CMS Head L3"/>
    <w:basedOn w:val="a"/>
    <w:uiPriority w:val="99"/>
    <w:rsid w:val="008B60D1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HeadL2">
    <w:name w:val="CMS Head L2"/>
    <w:basedOn w:val="a"/>
    <w:next w:val="CMSHeadL3"/>
    <w:uiPriority w:val="99"/>
    <w:rsid w:val="008B60D1"/>
    <w:pPr>
      <w:keepNext/>
      <w:keepLines/>
      <w:numPr>
        <w:ilvl w:val="1"/>
        <w:numId w:val="60"/>
      </w:numPr>
      <w:spacing w:before="240" w:after="240"/>
      <w:outlineLvl w:val="1"/>
    </w:pPr>
    <w:rPr>
      <w:b/>
      <w:sz w:val="22"/>
      <w:lang w:val="en-GB" w:eastAsia="en-US"/>
    </w:rPr>
  </w:style>
  <w:style w:type="paragraph" w:customStyle="1" w:styleId="CMSHeadL1">
    <w:name w:val="CMS Head L1"/>
    <w:basedOn w:val="a"/>
    <w:next w:val="CMSHeadL2"/>
    <w:uiPriority w:val="99"/>
    <w:rsid w:val="008B60D1"/>
    <w:pPr>
      <w:pageBreakBefore/>
      <w:numPr>
        <w:numId w:val="60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HeadL4">
    <w:name w:val="CMS Head L4"/>
    <w:basedOn w:val="a"/>
    <w:uiPriority w:val="99"/>
    <w:rsid w:val="008B60D1"/>
    <w:pPr>
      <w:numPr>
        <w:ilvl w:val="3"/>
        <w:numId w:val="60"/>
      </w:numPr>
      <w:spacing w:after="240"/>
      <w:outlineLvl w:val="3"/>
    </w:pPr>
    <w:rPr>
      <w:sz w:val="22"/>
      <w:lang w:val="en-GB" w:eastAsia="en-US"/>
    </w:rPr>
  </w:style>
  <w:style w:type="paragraph" w:customStyle="1" w:styleId="CMSHeadL5">
    <w:name w:val="CMS Head L5"/>
    <w:basedOn w:val="a"/>
    <w:uiPriority w:val="99"/>
    <w:rsid w:val="008B60D1"/>
    <w:pPr>
      <w:numPr>
        <w:ilvl w:val="4"/>
        <w:numId w:val="60"/>
      </w:numPr>
      <w:spacing w:after="240"/>
      <w:outlineLvl w:val="4"/>
    </w:pPr>
    <w:rPr>
      <w:sz w:val="22"/>
      <w:lang w:val="en-GB" w:eastAsia="en-US"/>
    </w:rPr>
  </w:style>
  <w:style w:type="paragraph" w:customStyle="1" w:styleId="CMSHeadL6">
    <w:name w:val="CMS Head L6"/>
    <w:basedOn w:val="a"/>
    <w:uiPriority w:val="99"/>
    <w:rsid w:val="008B60D1"/>
    <w:pPr>
      <w:numPr>
        <w:ilvl w:val="5"/>
        <w:numId w:val="60"/>
      </w:numPr>
      <w:spacing w:after="240"/>
      <w:outlineLvl w:val="5"/>
    </w:pPr>
    <w:rPr>
      <w:sz w:val="22"/>
      <w:lang w:val="en-GB" w:eastAsia="en-US"/>
    </w:rPr>
  </w:style>
  <w:style w:type="paragraph" w:customStyle="1" w:styleId="CMSHeadL7">
    <w:name w:val="CMS Head L7"/>
    <w:basedOn w:val="a"/>
    <w:uiPriority w:val="99"/>
    <w:rsid w:val="008B60D1"/>
    <w:pPr>
      <w:numPr>
        <w:ilvl w:val="6"/>
        <w:numId w:val="60"/>
      </w:numPr>
      <w:spacing w:after="240"/>
      <w:outlineLvl w:val="6"/>
    </w:pPr>
    <w:rPr>
      <w:sz w:val="22"/>
      <w:lang w:val="en-GB" w:eastAsia="en-US"/>
    </w:rPr>
  </w:style>
  <w:style w:type="paragraph" w:customStyle="1" w:styleId="CMSHeadL8">
    <w:name w:val="CMS Head L8"/>
    <w:basedOn w:val="a"/>
    <w:uiPriority w:val="99"/>
    <w:rsid w:val="008B60D1"/>
    <w:pPr>
      <w:numPr>
        <w:ilvl w:val="7"/>
        <w:numId w:val="60"/>
      </w:numPr>
      <w:spacing w:after="240"/>
      <w:outlineLvl w:val="7"/>
    </w:pPr>
    <w:rPr>
      <w:sz w:val="22"/>
      <w:lang w:val="en-GB" w:eastAsia="en-US"/>
    </w:rPr>
  </w:style>
  <w:style w:type="paragraph" w:customStyle="1" w:styleId="CMSHeadL9">
    <w:name w:val="CMS Head L9"/>
    <w:basedOn w:val="a"/>
    <w:uiPriority w:val="99"/>
    <w:rsid w:val="008B60D1"/>
    <w:pPr>
      <w:numPr>
        <w:ilvl w:val="2"/>
        <w:numId w:val="60"/>
      </w:numPr>
      <w:tabs>
        <w:tab w:val="clear" w:pos="850"/>
        <w:tab w:val="num" w:pos="2552"/>
      </w:tabs>
      <w:spacing w:after="240"/>
      <w:ind w:left="2552" w:hanging="851"/>
      <w:outlineLvl w:val="8"/>
    </w:pPr>
    <w:rPr>
      <w:sz w:val="22"/>
      <w:lang w:val="en-GB" w:eastAsia="en-US"/>
    </w:rPr>
  </w:style>
  <w:style w:type="paragraph" w:customStyle="1" w:styleId="CMSSchL3">
    <w:name w:val="CMS Sch L3"/>
    <w:basedOn w:val="a"/>
    <w:uiPriority w:val="99"/>
    <w:rsid w:val="008B60D1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SchL2">
    <w:name w:val="CMS Sch L2"/>
    <w:basedOn w:val="a"/>
    <w:next w:val="CMSSchL3"/>
    <w:uiPriority w:val="99"/>
    <w:rsid w:val="008B60D1"/>
    <w:pPr>
      <w:numPr>
        <w:ilvl w:val="1"/>
        <w:numId w:val="61"/>
      </w:numPr>
      <w:spacing w:before="240" w:after="240"/>
      <w:outlineLvl w:val="1"/>
    </w:pPr>
    <w:rPr>
      <w:sz w:val="22"/>
      <w:lang w:val="en-GB" w:eastAsia="en-US"/>
    </w:rPr>
  </w:style>
  <w:style w:type="paragraph" w:customStyle="1" w:styleId="CMSSchL1">
    <w:name w:val="CMS Sch L1"/>
    <w:basedOn w:val="a"/>
    <w:next w:val="a"/>
    <w:uiPriority w:val="99"/>
    <w:rsid w:val="008B60D1"/>
    <w:pPr>
      <w:keepNext/>
      <w:pageBreakBefore/>
      <w:numPr>
        <w:numId w:val="61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SchL4">
    <w:name w:val="CMS Sch L4"/>
    <w:basedOn w:val="a"/>
    <w:uiPriority w:val="99"/>
    <w:rsid w:val="008B60D1"/>
    <w:pPr>
      <w:numPr>
        <w:ilvl w:val="3"/>
        <w:numId w:val="61"/>
      </w:numPr>
      <w:tabs>
        <w:tab w:val="left" w:pos="1701"/>
      </w:tabs>
      <w:spacing w:after="240"/>
      <w:outlineLvl w:val="3"/>
    </w:pPr>
    <w:rPr>
      <w:sz w:val="22"/>
      <w:lang w:val="en-GB" w:eastAsia="en-US"/>
    </w:rPr>
  </w:style>
  <w:style w:type="paragraph" w:customStyle="1" w:styleId="CMSSchL5">
    <w:name w:val="CMS Sch L5"/>
    <w:basedOn w:val="a"/>
    <w:uiPriority w:val="99"/>
    <w:rsid w:val="008B60D1"/>
    <w:pPr>
      <w:numPr>
        <w:ilvl w:val="4"/>
        <w:numId w:val="61"/>
      </w:numPr>
      <w:tabs>
        <w:tab w:val="clear" w:pos="0"/>
        <w:tab w:val="left" w:pos="2552"/>
      </w:tabs>
      <w:spacing w:after="240"/>
      <w:outlineLvl w:val="4"/>
    </w:pPr>
    <w:rPr>
      <w:sz w:val="22"/>
      <w:lang w:val="en-GB" w:eastAsia="en-US"/>
    </w:rPr>
  </w:style>
  <w:style w:type="paragraph" w:customStyle="1" w:styleId="CMSSchL6">
    <w:name w:val="CMS Sch L6"/>
    <w:basedOn w:val="a"/>
    <w:uiPriority w:val="99"/>
    <w:rsid w:val="008B60D1"/>
    <w:pPr>
      <w:numPr>
        <w:ilvl w:val="5"/>
        <w:numId w:val="61"/>
      </w:numPr>
      <w:tabs>
        <w:tab w:val="clear" w:pos="0"/>
        <w:tab w:val="left" w:pos="3402"/>
      </w:tabs>
      <w:spacing w:after="240"/>
      <w:outlineLvl w:val="5"/>
    </w:pPr>
    <w:rPr>
      <w:sz w:val="22"/>
      <w:lang w:val="en-GB" w:eastAsia="en-US"/>
    </w:rPr>
  </w:style>
  <w:style w:type="paragraph" w:customStyle="1" w:styleId="CMSSchL7">
    <w:name w:val="CMS Sch L7"/>
    <w:basedOn w:val="a"/>
    <w:uiPriority w:val="99"/>
    <w:rsid w:val="008B60D1"/>
    <w:pPr>
      <w:numPr>
        <w:ilvl w:val="6"/>
        <w:numId w:val="61"/>
      </w:numPr>
      <w:spacing w:after="240"/>
      <w:outlineLvl w:val="6"/>
    </w:pPr>
    <w:rPr>
      <w:sz w:val="22"/>
      <w:lang w:val="en-GB" w:eastAsia="en-US"/>
    </w:rPr>
  </w:style>
  <w:style w:type="paragraph" w:customStyle="1" w:styleId="CMSSchL8">
    <w:name w:val="CMS Sch L8"/>
    <w:basedOn w:val="a"/>
    <w:uiPriority w:val="99"/>
    <w:rsid w:val="008B60D1"/>
    <w:pPr>
      <w:numPr>
        <w:ilvl w:val="7"/>
        <w:numId w:val="61"/>
      </w:numPr>
      <w:tabs>
        <w:tab w:val="clear" w:pos="0"/>
        <w:tab w:val="left" w:pos="1701"/>
      </w:tabs>
      <w:spacing w:after="240"/>
      <w:outlineLvl w:val="7"/>
    </w:pPr>
    <w:rPr>
      <w:sz w:val="22"/>
      <w:lang w:val="en-GB" w:eastAsia="en-US"/>
    </w:rPr>
  </w:style>
  <w:style w:type="paragraph" w:customStyle="1" w:styleId="CMSSchL9">
    <w:name w:val="CMS Sch L9"/>
    <w:basedOn w:val="a"/>
    <w:uiPriority w:val="99"/>
    <w:rsid w:val="008B60D1"/>
    <w:pPr>
      <w:numPr>
        <w:ilvl w:val="2"/>
        <w:numId w:val="61"/>
      </w:numPr>
      <w:tabs>
        <w:tab w:val="clear" w:pos="850"/>
        <w:tab w:val="left" w:pos="2552"/>
      </w:tabs>
      <w:spacing w:after="240"/>
      <w:ind w:left="2551"/>
      <w:outlineLvl w:val="8"/>
    </w:pPr>
    <w:rPr>
      <w:sz w:val="22"/>
      <w:lang w:val="en-GB" w:eastAsia="en-US"/>
    </w:rPr>
  </w:style>
  <w:style w:type="paragraph" w:customStyle="1" w:styleId="16">
    <w:name w:val="Знак1"/>
    <w:basedOn w:val="a"/>
    <w:uiPriority w:val="99"/>
    <w:rsid w:val="008B60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OC12">
    <w:name w:val="TOC 12"/>
    <w:basedOn w:val="Default"/>
    <w:next w:val="Default"/>
    <w:uiPriority w:val="99"/>
    <w:rsid w:val="008B60D1"/>
    <w:pPr>
      <w:spacing w:before="120" w:after="120"/>
    </w:pPr>
    <w:rPr>
      <w:color w:val="auto"/>
    </w:rPr>
  </w:style>
  <w:style w:type="paragraph" w:customStyle="1" w:styleId="TOC22">
    <w:name w:val="TOC 22"/>
    <w:basedOn w:val="Default"/>
    <w:next w:val="Default"/>
    <w:uiPriority w:val="99"/>
    <w:rsid w:val="008B60D1"/>
    <w:rPr>
      <w:color w:val="auto"/>
    </w:rPr>
  </w:style>
  <w:style w:type="paragraph" w:customStyle="1" w:styleId="TOC32">
    <w:name w:val="TOC 32"/>
    <w:basedOn w:val="Default"/>
    <w:next w:val="Default"/>
    <w:uiPriority w:val="99"/>
    <w:rsid w:val="008B60D1"/>
    <w:rPr>
      <w:color w:val="auto"/>
    </w:rPr>
  </w:style>
  <w:style w:type="paragraph" w:customStyle="1" w:styleId="FootnoteText2">
    <w:name w:val="Footnote Text2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110">
    <w:name w:val="Знак1 Знак Знак Знак1 Знак Знак Знак Знак Знак Знак Знак Знак Знак Знак Знак Знак Знак Знак Знак"/>
    <w:basedOn w:val="a"/>
    <w:uiPriority w:val="99"/>
    <w:rsid w:val="008B60D1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link w:val="NoSpacingChar"/>
    <w:uiPriority w:val="99"/>
    <w:rsid w:val="008B60D1"/>
    <w:pPr>
      <w:spacing w:after="200" w:line="276" w:lineRule="auto"/>
    </w:pPr>
    <w:rPr>
      <w:sz w:val="20"/>
      <w:szCs w:val="20"/>
    </w:rPr>
  </w:style>
  <w:style w:type="character" w:customStyle="1" w:styleId="NoSpacingChar">
    <w:name w:val="No Spacing Char"/>
    <w:link w:val="17"/>
    <w:uiPriority w:val="99"/>
    <w:locked/>
    <w:rsid w:val="008B60D1"/>
    <w:rPr>
      <w:lang w:val="ru-RU" w:eastAsia="ru-RU"/>
    </w:rPr>
  </w:style>
  <w:style w:type="character" w:customStyle="1" w:styleId="DeltaViewInsertion">
    <w:name w:val="DeltaView Insertion"/>
    <w:uiPriority w:val="99"/>
    <w:rsid w:val="008B60D1"/>
    <w:rPr>
      <w:color w:val="0000FF"/>
      <w:spacing w:val="0"/>
      <w:u w:val="double"/>
    </w:rPr>
  </w:style>
  <w:style w:type="paragraph" w:customStyle="1" w:styleId="210">
    <w:name w:val="Заголовок 21"/>
    <w:aliases w:val="h2"/>
    <w:basedOn w:val="a"/>
    <w:next w:val="a"/>
    <w:uiPriority w:val="99"/>
    <w:rsid w:val="008B60D1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  <w:lang w:val="en-GB"/>
    </w:rPr>
  </w:style>
  <w:style w:type="paragraph" w:customStyle="1" w:styleId="ConsPlusTitle">
    <w:name w:val="ConsPlusTitle"/>
    <w:uiPriority w:val="99"/>
    <w:rsid w:val="008B60D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B60D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27">
    <w:name w:val="List Bullet 2"/>
    <w:basedOn w:val="a"/>
    <w:autoRedefine/>
    <w:uiPriority w:val="99"/>
    <w:rsid w:val="008B60D1"/>
    <w:pPr>
      <w:tabs>
        <w:tab w:val="num" w:pos="643"/>
      </w:tabs>
      <w:ind w:left="643" w:hanging="360"/>
    </w:pPr>
    <w:rPr>
      <w:rFonts w:ascii="Arial" w:hAnsi="Arial"/>
      <w:sz w:val="20"/>
      <w:szCs w:val="20"/>
      <w:lang w:val="en-GB" w:eastAsia="en-US"/>
    </w:rPr>
  </w:style>
  <w:style w:type="paragraph" w:customStyle="1" w:styleId="affa">
    <w:name w:val="текст таблицы"/>
    <w:basedOn w:val="a"/>
    <w:uiPriority w:val="99"/>
    <w:locked/>
    <w:rsid w:val="008B60D1"/>
    <w:pPr>
      <w:spacing w:before="120"/>
      <w:ind w:right="-102"/>
    </w:pPr>
  </w:style>
  <w:style w:type="paragraph" w:customStyle="1" w:styleId="Paragraph1">
    <w:name w:val="Paragraph 1"/>
    <w:uiPriority w:val="99"/>
    <w:rsid w:val="008B60D1"/>
    <w:pPr>
      <w:tabs>
        <w:tab w:val="left" w:pos="-720"/>
      </w:tabs>
      <w:suppressAutoHyphens/>
    </w:pPr>
    <w:rPr>
      <w:rFonts w:ascii="CG Times" w:eastAsia="Times New Roman" w:hAnsi="CG Times"/>
      <w:szCs w:val="20"/>
      <w:lang w:val="en-US" w:eastAsia="en-US"/>
    </w:rPr>
  </w:style>
  <w:style w:type="table" w:customStyle="1" w:styleId="18">
    <w:name w:val="Сетка таблицы1"/>
    <w:uiPriority w:val="99"/>
    <w:rsid w:val="008B60D1"/>
    <w:rPr>
      <w:rFonts w:ascii="Times New Roma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List Paragraph"/>
    <w:basedOn w:val="a"/>
    <w:uiPriority w:val="99"/>
    <w:qFormat/>
    <w:rsid w:val="008B60D1"/>
    <w:pPr>
      <w:ind w:left="708"/>
    </w:pPr>
  </w:style>
  <w:style w:type="character" w:styleId="affc">
    <w:name w:val="annotation reference"/>
    <w:basedOn w:val="a0"/>
    <w:uiPriority w:val="99"/>
    <w:semiHidden/>
    <w:rsid w:val="009E2F4B"/>
    <w:rPr>
      <w:rFonts w:cs="Times New Roman"/>
      <w:sz w:val="16"/>
    </w:rPr>
  </w:style>
  <w:style w:type="paragraph" w:styleId="affd">
    <w:name w:val="Subtitle"/>
    <w:basedOn w:val="a"/>
    <w:next w:val="a"/>
    <w:link w:val="affe"/>
    <w:qFormat/>
    <w:locked/>
    <w:rsid w:val="001507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e">
    <w:name w:val="Подзаголовок Знак"/>
    <w:basedOn w:val="a0"/>
    <w:link w:val="affd"/>
    <w:rsid w:val="001507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/>
    <w:lsdException w:name="footnote text" w:lock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lock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/>
    <w:lsdException w:name="Body Text Indent 2" w:locked="1"/>
    <w:lsdException w:name="Body Text Indent 3" w:semiHidden="1" w:unhideWhenUsed="1"/>
    <w:lsdException w:name="Block Text" w:lock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lock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0D1"/>
    <w:rPr>
      <w:rFonts w:ascii="Times New Roman" w:hAnsi="Times New Roman"/>
      <w:sz w:val="24"/>
      <w:szCs w:val="24"/>
    </w:rPr>
  </w:style>
  <w:style w:type="paragraph" w:styleId="11">
    <w:name w:val="heading 1"/>
    <w:basedOn w:val="a"/>
    <w:next w:val="a"/>
    <w:link w:val="12"/>
    <w:uiPriority w:val="99"/>
    <w:qFormat/>
    <w:rsid w:val="008B60D1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,Heading 2 Char1,Heading 2 Char Char,Heading 2 Char1 Char Char,Heading 2 Char Char Char Char,Heading 2 Char1 Char Char Char Char,Heading 2 Char Char Char Char Char Char,Section Heading Char Char Char Char Char,Subsidiary clause,Sub-clause"/>
    <w:basedOn w:val="a"/>
    <w:next w:val="a"/>
    <w:link w:val="20"/>
    <w:uiPriority w:val="99"/>
    <w:qFormat/>
    <w:rsid w:val="008B60D1"/>
    <w:pPr>
      <w:outlineLvl w:val="1"/>
    </w:pPr>
    <w:rPr>
      <w:rFonts w:ascii="Arial" w:hAnsi="Arial"/>
      <w:bCs/>
      <w:iCs/>
      <w:sz w:val="20"/>
      <w:szCs w:val="28"/>
      <w:lang w:val="en-GB"/>
    </w:rPr>
  </w:style>
  <w:style w:type="paragraph" w:styleId="3">
    <w:name w:val="heading 3"/>
    <w:aliases w:val="Heading 3 Char1,Heading 3 Char Char,Heading 3 Char1 Char Char,Heading 3 Char Char Char Char,Heading 3 Char1 Char Char Char Char,Heading 3 Char Char Char Char Char Char,Heading 3 Char2 Char Char Char Char Char Char,Heading 3 Char1 Char1 Char"/>
    <w:basedOn w:val="a"/>
    <w:next w:val="a"/>
    <w:link w:val="30"/>
    <w:uiPriority w:val="99"/>
    <w:qFormat/>
    <w:rsid w:val="008B60D1"/>
    <w:pPr>
      <w:outlineLvl w:val="2"/>
    </w:pPr>
    <w:rPr>
      <w:rFonts w:ascii="Arial" w:hAnsi="Arial"/>
      <w:bCs/>
      <w:sz w:val="20"/>
      <w:szCs w:val="26"/>
      <w:lang w:val="en-GB"/>
    </w:rPr>
  </w:style>
  <w:style w:type="paragraph" w:styleId="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"/>
    <w:next w:val="a"/>
    <w:link w:val="40"/>
    <w:uiPriority w:val="99"/>
    <w:qFormat/>
    <w:rsid w:val="008B60D1"/>
    <w:pPr>
      <w:outlineLvl w:val="3"/>
    </w:pPr>
    <w:rPr>
      <w:rFonts w:ascii="Arial" w:hAnsi="Arial"/>
      <w:bCs/>
      <w:sz w:val="20"/>
      <w:szCs w:val="28"/>
      <w:lang w:val="en-GB"/>
    </w:rPr>
  </w:style>
  <w:style w:type="paragraph" w:styleId="5">
    <w:name w:val="heading 5"/>
    <w:aliases w:val="H5,Appendix,Heading 5 StGeorge,Atlanthd3,Atlanthd31,Atlanthd32,Atlanthd33,Atlanthd34,Atlanthd311,Atlanthd35,Atlanthd36,Atlanthd312,Atlanthd37,Atlanthd38,Atlanthd39,Atlanthd310,Atlanthd313,Atlanthd314,Atlanthd315,Block Label,te"/>
    <w:basedOn w:val="a"/>
    <w:next w:val="a"/>
    <w:link w:val="50"/>
    <w:uiPriority w:val="99"/>
    <w:qFormat/>
    <w:rsid w:val="008B60D1"/>
    <w:pPr>
      <w:outlineLvl w:val="4"/>
    </w:pPr>
    <w:rPr>
      <w:rFonts w:ascii="Arial" w:hAnsi="Arial"/>
      <w:bCs/>
      <w:iCs/>
      <w:sz w:val="20"/>
      <w:szCs w:val="26"/>
      <w:lang w:val="en-GB"/>
    </w:rPr>
  </w:style>
  <w:style w:type="paragraph" w:styleId="6">
    <w:name w:val="heading 6"/>
    <w:aliases w:val="H6,T1,level6,level 6"/>
    <w:basedOn w:val="a"/>
    <w:next w:val="a"/>
    <w:link w:val="60"/>
    <w:uiPriority w:val="99"/>
    <w:qFormat/>
    <w:rsid w:val="008B60D1"/>
    <w:pPr>
      <w:outlineLvl w:val="5"/>
    </w:pPr>
    <w:rPr>
      <w:rFonts w:ascii="Arial" w:hAnsi="Arial"/>
      <w:bCs/>
      <w:sz w:val="20"/>
      <w:szCs w:val="20"/>
      <w:lang w:val="en-GB"/>
    </w:rPr>
  </w:style>
  <w:style w:type="paragraph" w:styleId="7">
    <w:name w:val="heading 7"/>
    <w:aliases w:val="H7,ap"/>
    <w:basedOn w:val="a"/>
    <w:next w:val="a"/>
    <w:link w:val="70"/>
    <w:uiPriority w:val="99"/>
    <w:qFormat/>
    <w:rsid w:val="008B60D1"/>
    <w:pPr>
      <w:outlineLvl w:val="6"/>
    </w:pPr>
    <w:rPr>
      <w:rFonts w:ascii="Arial" w:hAnsi="Arial"/>
      <w:sz w:val="20"/>
      <w:lang w:val="en-GB"/>
    </w:rPr>
  </w:style>
  <w:style w:type="paragraph" w:styleId="8">
    <w:name w:val="heading 8"/>
    <w:aliases w:val="H8,ad"/>
    <w:basedOn w:val="a"/>
    <w:next w:val="a"/>
    <w:link w:val="80"/>
    <w:uiPriority w:val="99"/>
    <w:qFormat/>
    <w:rsid w:val="008B60D1"/>
    <w:pPr>
      <w:outlineLvl w:val="7"/>
    </w:pPr>
    <w:rPr>
      <w:rFonts w:ascii="Arial" w:hAnsi="Arial"/>
      <w:iCs/>
      <w:sz w:val="20"/>
      <w:lang w:val="en-GB"/>
    </w:rPr>
  </w:style>
  <w:style w:type="paragraph" w:styleId="9">
    <w:name w:val="heading 9"/>
    <w:aliases w:val="H9,aat,level3(i)"/>
    <w:basedOn w:val="a"/>
    <w:next w:val="a"/>
    <w:link w:val="90"/>
    <w:uiPriority w:val="99"/>
    <w:qFormat/>
    <w:rsid w:val="008B60D1"/>
    <w:pPr>
      <w:outlineLvl w:val="8"/>
    </w:pPr>
    <w:rPr>
      <w:rFonts w:ascii="Arial" w:hAnsi="Arial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locked/>
    <w:rsid w:val="008B60D1"/>
    <w:rPr>
      <w:rFonts w:ascii="Times New Roman" w:eastAsia="Times New Roman" w:hAnsi="Times New Roman"/>
      <w:b/>
      <w:kern w:val="28"/>
      <w:sz w:val="20"/>
      <w:lang w:eastAsia="ru-RU"/>
    </w:rPr>
  </w:style>
  <w:style w:type="character" w:customStyle="1" w:styleId="20">
    <w:name w:val="Заголовок 2 Знак"/>
    <w:aliases w:val="H2 Знак,Heading 2 Char1 Знак,Heading 2 Char Char Знак,Heading 2 Char1 Char Char Знак,Heading 2 Char Char Char Char Знак,Heading 2 Char1 Char Char Char Char Знак,Heading 2 Char Char Char Char Char Char Знак,Subsidiary clause Знак"/>
    <w:basedOn w:val="a0"/>
    <w:link w:val="2"/>
    <w:uiPriority w:val="99"/>
    <w:locked/>
    <w:rsid w:val="008B60D1"/>
    <w:rPr>
      <w:rFonts w:ascii="Arial" w:eastAsia="Times New Roman" w:hAnsi="Arial"/>
      <w:sz w:val="28"/>
      <w:lang w:val="en-GB"/>
    </w:rPr>
  </w:style>
  <w:style w:type="character" w:customStyle="1" w:styleId="30">
    <w:name w:val="Заголовок 3 Знак"/>
    <w:aliases w:val="Heading 3 Char1 Знак,Heading 3 Char Char Знак,Heading 3 Char1 Char Char Знак,Heading 3 Char Char Char Char Знак,Heading 3 Char1 Char Char Char Char Знак,Heading 3 Char Char Char Char Char Char Знак,Heading 3 Char1 Char1 Char Знак"/>
    <w:basedOn w:val="a0"/>
    <w:link w:val="3"/>
    <w:uiPriority w:val="99"/>
    <w:locked/>
    <w:rsid w:val="008B60D1"/>
    <w:rPr>
      <w:rFonts w:ascii="Arial" w:eastAsia="Times New Roman" w:hAnsi="Arial"/>
      <w:sz w:val="26"/>
      <w:lang w:val="en-GB"/>
    </w:rPr>
  </w:style>
  <w:style w:type="character" w:customStyle="1" w:styleId="40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0"/>
    <w:link w:val="4"/>
    <w:uiPriority w:val="99"/>
    <w:locked/>
    <w:rsid w:val="008B60D1"/>
    <w:rPr>
      <w:rFonts w:ascii="Arial" w:eastAsia="Times New Roman" w:hAnsi="Arial"/>
      <w:sz w:val="28"/>
      <w:lang w:val="en-GB"/>
    </w:rPr>
  </w:style>
  <w:style w:type="character" w:customStyle="1" w:styleId="Heading5Char">
    <w:name w:val="Heading 5 Char"/>
    <w:aliases w:val="H5 Char,Appendix Char,Heading 5 StGeorge Char,Atlanthd3 Char,Atlanthd31 Char,Atlanthd32 Char,Atlanthd33 Char,Atlanthd34 Char,Atlanthd311 Char,Atlanthd35 Char,Atlanthd36 Char,Atlanthd312 Char,Atlanthd37 Char,Atlanthd38 Char,Atlanthd39 Char"/>
    <w:basedOn w:val="a0"/>
    <w:uiPriority w:val="9"/>
    <w:semiHidden/>
    <w:rsid w:val="00AC16B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,T1 Знак,level6 Знак,level 6 Знак"/>
    <w:basedOn w:val="a0"/>
    <w:link w:val="6"/>
    <w:uiPriority w:val="99"/>
    <w:locked/>
    <w:rsid w:val="008B60D1"/>
    <w:rPr>
      <w:rFonts w:ascii="Arial" w:eastAsia="Times New Roman" w:hAnsi="Arial"/>
      <w:sz w:val="20"/>
      <w:lang w:val="en-GB"/>
    </w:rPr>
  </w:style>
  <w:style w:type="character" w:customStyle="1" w:styleId="70">
    <w:name w:val="Заголовок 7 Знак"/>
    <w:aliases w:val="H7 Знак,ap Знак"/>
    <w:basedOn w:val="a0"/>
    <w:link w:val="7"/>
    <w:uiPriority w:val="99"/>
    <w:locked/>
    <w:rsid w:val="008B60D1"/>
    <w:rPr>
      <w:rFonts w:ascii="Arial" w:eastAsia="Times New Roman" w:hAnsi="Arial"/>
      <w:sz w:val="24"/>
      <w:lang w:val="en-GB"/>
    </w:rPr>
  </w:style>
  <w:style w:type="character" w:customStyle="1" w:styleId="80">
    <w:name w:val="Заголовок 8 Знак"/>
    <w:aliases w:val="H8 Знак,ad Знак"/>
    <w:basedOn w:val="a0"/>
    <w:link w:val="8"/>
    <w:uiPriority w:val="99"/>
    <w:locked/>
    <w:rsid w:val="008B60D1"/>
    <w:rPr>
      <w:rFonts w:ascii="Arial" w:eastAsia="Times New Roman" w:hAnsi="Arial"/>
      <w:sz w:val="24"/>
      <w:lang w:val="en-GB"/>
    </w:rPr>
  </w:style>
  <w:style w:type="character" w:customStyle="1" w:styleId="90">
    <w:name w:val="Заголовок 9 Знак"/>
    <w:aliases w:val="H9 Знак,aat Знак,level3(i) Знак"/>
    <w:basedOn w:val="a0"/>
    <w:link w:val="9"/>
    <w:uiPriority w:val="99"/>
    <w:locked/>
    <w:rsid w:val="008B60D1"/>
    <w:rPr>
      <w:rFonts w:ascii="Arial" w:eastAsia="Times New Roman" w:hAnsi="Arial"/>
      <w:sz w:val="20"/>
      <w:lang w:val="en-GB"/>
    </w:rPr>
  </w:style>
  <w:style w:type="paragraph" w:styleId="a3">
    <w:name w:val="Balloon Text"/>
    <w:basedOn w:val="a"/>
    <w:link w:val="a4"/>
    <w:uiPriority w:val="99"/>
    <w:semiHidden/>
    <w:rsid w:val="008B60D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B60D1"/>
    <w:rPr>
      <w:rFonts w:ascii="Tahoma" w:eastAsia="Times New Roman" w:hAnsi="Tahoma"/>
      <w:sz w:val="16"/>
      <w:lang w:eastAsia="ru-RU"/>
    </w:rPr>
  </w:style>
  <w:style w:type="character" w:customStyle="1" w:styleId="50">
    <w:name w:val="Заголовок 5 Знак"/>
    <w:aliases w:val="H5 Знак,Appendix Знак,Heading 5 StGeorge Знак,Atlanthd3 Знак,Atlanthd31 Знак,Atlanthd32 Знак,Atlanthd33 Знак,Atlanthd34 Знак,Atlanthd311 Знак,Atlanthd35 Знак,Atlanthd36 Знак,Atlanthd312 Знак,Atlanthd37 Знак,Atlanthd38 Знак,te Знак"/>
    <w:link w:val="5"/>
    <w:uiPriority w:val="99"/>
    <w:locked/>
    <w:rsid w:val="008B60D1"/>
    <w:rPr>
      <w:rFonts w:ascii="Arial" w:eastAsia="Times New Roman" w:hAnsi="Arial"/>
      <w:sz w:val="26"/>
      <w:lang w:val="en-GB"/>
    </w:rPr>
  </w:style>
  <w:style w:type="paragraph" w:customStyle="1" w:styleId="13">
    <w:name w:val="Абзац списка1"/>
    <w:basedOn w:val="a"/>
    <w:uiPriority w:val="99"/>
    <w:rsid w:val="008B60D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lpha2">
    <w:name w:val="alpha 2"/>
    <w:basedOn w:val="a"/>
    <w:uiPriority w:val="99"/>
    <w:rsid w:val="008B60D1"/>
    <w:pPr>
      <w:numPr>
        <w:numId w:val="6"/>
      </w:numPr>
      <w:tabs>
        <w:tab w:val="clear" w:pos="720"/>
        <w:tab w:val="num" w:pos="1361"/>
      </w:tabs>
      <w:spacing w:after="140" w:line="290" w:lineRule="auto"/>
      <w:ind w:left="1361" w:hanging="681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styleId="a5">
    <w:name w:val="footnote text"/>
    <w:basedOn w:val="a"/>
    <w:link w:val="a6"/>
    <w:uiPriority w:val="99"/>
    <w:semiHidden/>
    <w:rsid w:val="008B60D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8B60D1"/>
    <w:rPr>
      <w:rFonts w:ascii="Times New Roman" w:eastAsia="Times New Roman" w:hAnsi="Times New Roman"/>
      <w:sz w:val="20"/>
      <w:lang w:eastAsia="ru-RU"/>
    </w:rPr>
  </w:style>
  <w:style w:type="character" w:styleId="a7">
    <w:name w:val="footnote reference"/>
    <w:basedOn w:val="a0"/>
    <w:uiPriority w:val="99"/>
    <w:semiHidden/>
    <w:rsid w:val="008B60D1"/>
    <w:rPr>
      <w:rFonts w:cs="Times New Roman"/>
      <w:vertAlign w:val="superscript"/>
    </w:rPr>
  </w:style>
  <w:style w:type="table" w:styleId="a8">
    <w:name w:val="Table Grid"/>
    <w:basedOn w:val="a1"/>
    <w:uiPriority w:val="99"/>
    <w:rsid w:val="008B60D1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a"/>
    <w:link w:val="aa"/>
    <w:uiPriority w:val="99"/>
    <w:rsid w:val="008B60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ВерхКолонтитул Знак,Верхний колонтитул Знак Знак Знак1,Верхний колонтитул Знак1 Знак Знак,Верхний колонтитул Знак Знак Знак Знак,Верхний колонтитул1 Знак Знак Знак Знак,ВерхКолонтитул Знак Знак Знак,Верхний колонтитул1 Знак Знак"/>
    <w:basedOn w:val="a0"/>
    <w:link w:val="a9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8B60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styleId="ad">
    <w:name w:val="annotation text"/>
    <w:basedOn w:val="a"/>
    <w:link w:val="ae"/>
    <w:uiPriority w:val="99"/>
    <w:semiHidden/>
    <w:rsid w:val="008B60D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8B60D1"/>
    <w:rPr>
      <w:rFonts w:ascii="Times New Roman" w:eastAsia="Times New Roman" w:hAnsi="Times New Roman"/>
      <w:sz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8B60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8B60D1"/>
    <w:rPr>
      <w:rFonts w:ascii="Times New Roman" w:eastAsia="Times New Roman" w:hAnsi="Times New Roman"/>
      <w:b/>
      <w:sz w:val="20"/>
      <w:lang w:eastAsia="ru-RU"/>
    </w:rPr>
  </w:style>
  <w:style w:type="paragraph" w:styleId="21">
    <w:name w:val="Body Text Indent 2"/>
    <w:basedOn w:val="a"/>
    <w:link w:val="22"/>
    <w:uiPriority w:val="99"/>
    <w:rsid w:val="008B60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customStyle="1" w:styleId="ConsNormal">
    <w:name w:val="ConsNormal"/>
    <w:uiPriority w:val="99"/>
    <w:semiHidden/>
    <w:rsid w:val="008B60D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f1">
    <w:name w:val="Body Text"/>
    <w:aliases w:val="отчет_нормаль,BT,b,bt"/>
    <w:basedOn w:val="a"/>
    <w:link w:val="af2"/>
    <w:uiPriority w:val="99"/>
    <w:rsid w:val="008B60D1"/>
    <w:pPr>
      <w:spacing w:after="120"/>
    </w:pPr>
  </w:style>
  <w:style w:type="character" w:customStyle="1" w:styleId="af2">
    <w:name w:val="Основной текст Знак"/>
    <w:aliases w:val="отчет_нормаль Знак,BT Знак,b Знак,bt Знак"/>
    <w:basedOn w:val="a0"/>
    <w:link w:val="af1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customStyle="1" w:styleId="Level1">
    <w:name w:val="Level 1"/>
    <w:basedOn w:val="a"/>
    <w:next w:val="a"/>
    <w:link w:val="Level1Char"/>
    <w:uiPriority w:val="99"/>
    <w:rsid w:val="008B60D1"/>
    <w:pPr>
      <w:keepNext/>
      <w:numPr>
        <w:numId w:val="16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0"/>
      <w:szCs w:val="32"/>
      <w:lang w:val="en-GB"/>
    </w:rPr>
  </w:style>
  <w:style w:type="character" w:customStyle="1" w:styleId="Level1Char">
    <w:name w:val="Level 1 Char"/>
    <w:link w:val="Level1"/>
    <w:uiPriority w:val="99"/>
    <w:locked/>
    <w:rsid w:val="008B60D1"/>
    <w:rPr>
      <w:rFonts w:ascii="Arial" w:hAnsi="Arial"/>
      <w:b/>
      <w:bCs/>
      <w:kern w:val="20"/>
      <w:sz w:val="20"/>
      <w:szCs w:val="32"/>
      <w:lang w:val="en-GB"/>
    </w:rPr>
  </w:style>
  <w:style w:type="paragraph" w:customStyle="1" w:styleId="Level2">
    <w:name w:val="Level 2"/>
    <w:basedOn w:val="a"/>
    <w:link w:val="Level2Char"/>
    <w:uiPriority w:val="99"/>
    <w:rsid w:val="008B60D1"/>
    <w:pPr>
      <w:numPr>
        <w:ilvl w:val="1"/>
        <w:numId w:val="16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/>
    </w:rPr>
  </w:style>
  <w:style w:type="character" w:customStyle="1" w:styleId="Level2Char">
    <w:name w:val="Level 2 Char"/>
    <w:link w:val="Level2"/>
    <w:uiPriority w:val="99"/>
    <w:locked/>
    <w:rsid w:val="008B60D1"/>
    <w:rPr>
      <w:rFonts w:ascii="Arial" w:hAnsi="Arial"/>
      <w:kern w:val="20"/>
      <w:sz w:val="20"/>
      <w:szCs w:val="28"/>
      <w:lang w:val="en-GB"/>
    </w:rPr>
  </w:style>
  <w:style w:type="paragraph" w:customStyle="1" w:styleId="Level3">
    <w:name w:val="Level 3"/>
    <w:basedOn w:val="a"/>
    <w:uiPriority w:val="99"/>
    <w:rsid w:val="008B60D1"/>
    <w:pPr>
      <w:numPr>
        <w:ilvl w:val="2"/>
        <w:numId w:val="16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"/>
    <w:uiPriority w:val="99"/>
    <w:rsid w:val="008B60D1"/>
    <w:pPr>
      <w:numPr>
        <w:ilvl w:val="3"/>
        <w:numId w:val="1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"/>
    <w:uiPriority w:val="99"/>
    <w:rsid w:val="008B60D1"/>
    <w:pPr>
      <w:numPr>
        <w:ilvl w:val="4"/>
        <w:numId w:val="1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"/>
    <w:uiPriority w:val="99"/>
    <w:rsid w:val="008B60D1"/>
    <w:pPr>
      <w:numPr>
        <w:ilvl w:val="5"/>
        <w:numId w:val="1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5">
    <w:name w:val="alpha 5"/>
    <w:basedOn w:val="a"/>
    <w:uiPriority w:val="99"/>
    <w:rsid w:val="008B60D1"/>
    <w:pPr>
      <w:numPr>
        <w:numId w:val="17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6">
    <w:name w:val="alpha 6"/>
    <w:basedOn w:val="a"/>
    <w:uiPriority w:val="99"/>
    <w:rsid w:val="008B60D1"/>
    <w:pPr>
      <w:numPr>
        <w:numId w:val="18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Level7">
    <w:name w:val="Level 7"/>
    <w:basedOn w:val="a"/>
    <w:uiPriority w:val="99"/>
    <w:rsid w:val="008B60D1"/>
    <w:pPr>
      <w:numPr>
        <w:ilvl w:val="6"/>
        <w:numId w:val="16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"/>
    <w:uiPriority w:val="99"/>
    <w:rsid w:val="008B60D1"/>
    <w:pPr>
      <w:tabs>
        <w:tab w:val="num" w:pos="3288"/>
      </w:tabs>
      <w:spacing w:after="140" w:line="290" w:lineRule="auto"/>
      <w:ind w:left="3288" w:hanging="680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"/>
    <w:uiPriority w:val="99"/>
    <w:rsid w:val="008B60D1"/>
    <w:pPr>
      <w:numPr>
        <w:ilvl w:val="8"/>
        <w:numId w:val="16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paragraph" w:customStyle="1" w:styleId="af3">
    <w:name w:val="Текст таблицы"/>
    <w:basedOn w:val="a"/>
    <w:uiPriority w:val="99"/>
    <w:rsid w:val="008B60D1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af4">
    <w:name w:val="Шапка таблицы"/>
    <w:basedOn w:val="a"/>
    <w:uiPriority w:val="99"/>
    <w:rsid w:val="008B60D1"/>
    <w:pPr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Body">
    <w:name w:val="Body"/>
    <w:basedOn w:val="a"/>
    <w:link w:val="BodyChar"/>
    <w:uiPriority w:val="99"/>
    <w:rsid w:val="008B60D1"/>
    <w:pPr>
      <w:spacing w:after="140" w:line="290" w:lineRule="auto"/>
      <w:jc w:val="both"/>
    </w:pPr>
    <w:rPr>
      <w:rFonts w:ascii="Arial" w:hAnsi="Arial"/>
      <w:kern w:val="20"/>
      <w:sz w:val="20"/>
      <w:lang w:val="en-GB"/>
    </w:rPr>
  </w:style>
  <w:style w:type="character" w:customStyle="1" w:styleId="BodyChar">
    <w:name w:val="Body Char"/>
    <w:link w:val="Body"/>
    <w:uiPriority w:val="99"/>
    <w:locked/>
    <w:rsid w:val="008B60D1"/>
    <w:rPr>
      <w:rFonts w:ascii="Arial" w:eastAsia="Times New Roman" w:hAnsi="Arial"/>
      <w:kern w:val="20"/>
      <w:sz w:val="24"/>
      <w:lang w:val="en-GB" w:eastAsia="ru-RU"/>
    </w:rPr>
  </w:style>
  <w:style w:type="paragraph" w:customStyle="1" w:styleId="Body1">
    <w:name w:val="Body 1"/>
    <w:basedOn w:val="a"/>
    <w:uiPriority w:val="99"/>
    <w:rsid w:val="008B60D1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2">
    <w:name w:val="Body 2"/>
    <w:basedOn w:val="a"/>
    <w:link w:val="Body2Char"/>
    <w:uiPriority w:val="99"/>
    <w:rsid w:val="008B60D1"/>
    <w:pPr>
      <w:spacing w:after="140" w:line="290" w:lineRule="auto"/>
      <w:ind w:left="680"/>
      <w:jc w:val="both"/>
    </w:pPr>
    <w:rPr>
      <w:rFonts w:ascii="Arial" w:hAnsi="Arial"/>
      <w:kern w:val="20"/>
      <w:sz w:val="20"/>
      <w:lang w:val="en-GB"/>
    </w:rPr>
  </w:style>
  <w:style w:type="character" w:customStyle="1" w:styleId="Body2Char">
    <w:name w:val="Body 2 Char"/>
    <w:link w:val="Body2"/>
    <w:uiPriority w:val="99"/>
    <w:locked/>
    <w:rsid w:val="008B60D1"/>
    <w:rPr>
      <w:rFonts w:ascii="Arial" w:eastAsia="Times New Roman" w:hAnsi="Arial"/>
      <w:kern w:val="20"/>
      <w:sz w:val="24"/>
      <w:lang w:val="en-GB" w:eastAsia="ru-RU"/>
    </w:rPr>
  </w:style>
  <w:style w:type="paragraph" w:customStyle="1" w:styleId="Body3">
    <w:name w:val="Body 3"/>
    <w:basedOn w:val="a"/>
    <w:uiPriority w:val="99"/>
    <w:rsid w:val="008B60D1"/>
    <w:pPr>
      <w:spacing w:after="140" w:line="290" w:lineRule="auto"/>
      <w:ind w:left="136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4">
    <w:name w:val="Body 4"/>
    <w:basedOn w:val="a"/>
    <w:uiPriority w:val="99"/>
    <w:rsid w:val="008B60D1"/>
    <w:pPr>
      <w:spacing w:after="140" w:line="290" w:lineRule="auto"/>
      <w:ind w:left="2041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5">
    <w:name w:val="Body 5"/>
    <w:basedOn w:val="a"/>
    <w:uiPriority w:val="99"/>
    <w:rsid w:val="008B60D1"/>
    <w:pPr>
      <w:spacing w:after="140" w:line="290" w:lineRule="auto"/>
      <w:ind w:left="260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ody6">
    <w:name w:val="Body 6"/>
    <w:basedOn w:val="a"/>
    <w:uiPriority w:val="99"/>
    <w:rsid w:val="008B60D1"/>
    <w:pPr>
      <w:spacing w:after="140" w:line="290" w:lineRule="auto"/>
      <w:ind w:left="3288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Parties">
    <w:name w:val="Parties"/>
    <w:basedOn w:val="a"/>
    <w:uiPriority w:val="99"/>
    <w:rsid w:val="008B60D1"/>
    <w:pPr>
      <w:numPr>
        <w:numId w:val="1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ecitals">
    <w:name w:val="Recitals"/>
    <w:basedOn w:val="a"/>
    <w:uiPriority w:val="99"/>
    <w:rsid w:val="008B60D1"/>
    <w:pPr>
      <w:numPr>
        <w:numId w:val="2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alpha1">
    <w:name w:val="alpha 1"/>
    <w:basedOn w:val="a"/>
    <w:uiPriority w:val="99"/>
    <w:rsid w:val="008B60D1"/>
    <w:pPr>
      <w:numPr>
        <w:numId w:val="24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3">
    <w:name w:val="alpha 3"/>
    <w:basedOn w:val="a"/>
    <w:uiPriority w:val="99"/>
    <w:rsid w:val="008B60D1"/>
    <w:pPr>
      <w:numPr>
        <w:numId w:val="25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alpha4">
    <w:name w:val="alpha 4"/>
    <w:basedOn w:val="a"/>
    <w:uiPriority w:val="99"/>
    <w:rsid w:val="008B60D1"/>
    <w:pPr>
      <w:numPr>
        <w:numId w:val="26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bullet1">
    <w:name w:val="bullet 1"/>
    <w:basedOn w:val="a"/>
    <w:uiPriority w:val="99"/>
    <w:rsid w:val="008B60D1"/>
    <w:pPr>
      <w:numPr>
        <w:numId w:val="4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2">
    <w:name w:val="bullet 2"/>
    <w:basedOn w:val="a"/>
    <w:uiPriority w:val="99"/>
    <w:rsid w:val="008B60D1"/>
    <w:pPr>
      <w:numPr>
        <w:numId w:val="4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3">
    <w:name w:val="bullet 3"/>
    <w:basedOn w:val="a"/>
    <w:uiPriority w:val="99"/>
    <w:rsid w:val="008B60D1"/>
    <w:pPr>
      <w:numPr>
        <w:numId w:val="4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4">
    <w:name w:val="bullet 4"/>
    <w:basedOn w:val="a"/>
    <w:uiPriority w:val="99"/>
    <w:rsid w:val="008B60D1"/>
    <w:pPr>
      <w:numPr>
        <w:numId w:val="4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5">
    <w:name w:val="bullet 5"/>
    <w:basedOn w:val="a"/>
    <w:uiPriority w:val="99"/>
    <w:rsid w:val="008B60D1"/>
    <w:pPr>
      <w:numPr>
        <w:numId w:val="4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bullet6">
    <w:name w:val="bullet 6"/>
    <w:basedOn w:val="a"/>
    <w:uiPriority w:val="99"/>
    <w:rsid w:val="008B60D1"/>
    <w:pPr>
      <w:numPr>
        <w:numId w:val="5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roman1">
    <w:name w:val="roman 1"/>
    <w:basedOn w:val="a"/>
    <w:uiPriority w:val="99"/>
    <w:rsid w:val="008B60D1"/>
    <w:pPr>
      <w:numPr>
        <w:numId w:val="27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2">
    <w:name w:val="roman 2"/>
    <w:basedOn w:val="a"/>
    <w:uiPriority w:val="99"/>
    <w:rsid w:val="008B60D1"/>
    <w:pPr>
      <w:numPr>
        <w:numId w:val="28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3">
    <w:name w:val="roman 3"/>
    <w:basedOn w:val="a"/>
    <w:uiPriority w:val="99"/>
    <w:rsid w:val="008B60D1"/>
    <w:pPr>
      <w:numPr>
        <w:numId w:val="29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4">
    <w:name w:val="roman 4"/>
    <w:basedOn w:val="a"/>
    <w:uiPriority w:val="99"/>
    <w:rsid w:val="008B60D1"/>
    <w:pPr>
      <w:numPr>
        <w:numId w:val="34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5">
    <w:name w:val="roman 5"/>
    <w:basedOn w:val="a"/>
    <w:uiPriority w:val="99"/>
    <w:rsid w:val="008B60D1"/>
    <w:pPr>
      <w:numPr>
        <w:numId w:val="30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roman6">
    <w:name w:val="roman 6"/>
    <w:basedOn w:val="a"/>
    <w:uiPriority w:val="99"/>
    <w:rsid w:val="008B60D1"/>
    <w:pPr>
      <w:numPr>
        <w:numId w:val="31"/>
      </w:numPr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CellHead">
    <w:name w:val="CellHead"/>
    <w:basedOn w:val="a"/>
    <w:uiPriority w:val="99"/>
    <w:rsid w:val="008B60D1"/>
    <w:pPr>
      <w:keepNext/>
      <w:spacing w:before="60" w:after="60" w:line="259" w:lineRule="auto"/>
    </w:pPr>
    <w:rPr>
      <w:rFonts w:ascii="Arial" w:hAnsi="Arial"/>
      <w:b/>
      <w:kern w:val="20"/>
      <w:sz w:val="20"/>
      <w:lang w:val="en-GB" w:eastAsia="en-US"/>
    </w:rPr>
  </w:style>
  <w:style w:type="paragraph" w:styleId="af5">
    <w:name w:val="Title"/>
    <w:basedOn w:val="a"/>
    <w:next w:val="Body"/>
    <w:link w:val="af6"/>
    <w:uiPriority w:val="99"/>
    <w:qFormat/>
    <w:rsid w:val="008B60D1"/>
    <w:pPr>
      <w:keepNext/>
      <w:spacing w:after="240" w:line="290" w:lineRule="auto"/>
      <w:jc w:val="both"/>
      <w:outlineLvl w:val="0"/>
    </w:pPr>
    <w:rPr>
      <w:rFonts w:ascii="Arial" w:hAnsi="Arial"/>
      <w:b/>
      <w:bCs/>
      <w:kern w:val="28"/>
      <w:sz w:val="25"/>
      <w:szCs w:val="32"/>
      <w:lang w:val="en-GB"/>
    </w:rPr>
  </w:style>
  <w:style w:type="character" w:customStyle="1" w:styleId="af6">
    <w:name w:val="Название Знак"/>
    <w:basedOn w:val="a0"/>
    <w:link w:val="af5"/>
    <w:uiPriority w:val="99"/>
    <w:locked/>
    <w:rsid w:val="008B60D1"/>
    <w:rPr>
      <w:rFonts w:ascii="Arial" w:eastAsia="Times New Roman" w:hAnsi="Arial"/>
      <w:b/>
      <w:kern w:val="28"/>
      <w:sz w:val="32"/>
      <w:lang w:val="en-GB"/>
    </w:rPr>
  </w:style>
  <w:style w:type="paragraph" w:customStyle="1" w:styleId="Head1">
    <w:name w:val="Head 1"/>
    <w:basedOn w:val="a"/>
    <w:next w:val="Body1"/>
    <w:uiPriority w:val="99"/>
    <w:rsid w:val="008B60D1"/>
    <w:pPr>
      <w:keepNext/>
      <w:spacing w:before="280" w:after="140" w:line="290" w:lineRule="auto"/>
      <w:ind w:left="680"/>
      <w:jc w:val="both"/>
      <w:outlineLvl w:val="0"/>
    </w:pPr>
    <w:rPr>
      <w:rFonts w:ascii="Arial" w:hAnsi="Arial"/>
      <w:b/>
      <w:kern w:val="22"/>
      <w:sz w:val="22"/>
      <w:lang w:val="en-GB" w:eastAsia="en-US"/>
    </w:rPr>
  </w:style>
  <w:style w:type="paragraph" w:customStyle="1" w:styleId="Head2">
    <w:name w:val="Head 2"/>
    <w:basedOn w:val="a"/>
    <w:next w:val="Body3"/>
    <w:uiPriority w:val="99"/>
    <w:rsid w:val="008B60D1"/>
    <w:pPr>
      <w:keepNext/>
      <w:spacing w:before="280" w:after="60" w:line="290" w:lineRule="auto"/>
      <w:ind w:left="1361"/>
      <w:jc w:val="both"/>
      <w:outlineLvl w:val="1"/>
    </w:pPr>
    <w:rPr>
      <w:rFonts w:ascii="Arial" w:hAnsi="Arial"/>
      <w:b/>
      <w:kern w:val="21"/>
      <w:sz w:val="21"/>
      <w:lang w:val="en-GB" w:eastAsia="en-US"/>
    </w:rPr>
  </w:style>
  <w:style w:type="paragraph" w:customStyle="1" w:styleId="Head3">
    <w:name w:val="Head 3"/>
    <w:basedOn w:val="a"/>
    <w:next w:val="Body4"/>
    <w:uiPriority w:val="99"/>
    <w:rsid w:val="008B60D1"/>
    <w:pPr>
      <w:keepNext/>
      <w:spacing w:before="280" w:after="40" w:line="290" w:lineRule="auto"/>
      <w:ind w:left="2041"/>
      <w:jc w:val="both"/>
      <w:outlineLvl w:val="2"/>
    </w:pPr>
    <w:rPr>
      <w:rFonts w:ascii="Arial" w:hAnsi="Arial"/>
      <w:b/>
      <w:kern w:val="20"/>
      <w:sz w:val="20"/>
      <w:lang w:val="en-GB" w:eastAsia="en-US"/>
    </w:rPr>
  </w:style>
  <w:style w:type="paragraph" w:customStyle="1" w:styleId="SubHead">
    <w:name w:val="SubHead"/>
    <w:basedOn w:val="a"/>
    <w:next w:val="Body"/>
    <w:uiPriority w:val="99"/>
    <w:rsid w:val="008B60D1"/>
    <w:pPr>
      <w:keepNext/>
      <w:spacing w:before="120" w:after="60" w:line="290" w:lineRule="auto"/>
      <w:jc w:val="both"/>
      <w:outlineLvl w:val="0"/>
    </w:pPr>
    <w:rPr>
      <w:rFonts w:ascii="Arial" w:hAnsi="Arial"/>
      <w:b/>
      <w:kern w:val="21"/>
      <w:sz w:val="21"/>
      <w:lang w:val="en-GB" w:eastAsia="en-US"/>
    </w:rPr>
  </w:style>
  <w:style w:type="paragraph" w:customStyle="1" w:styleId="SchedApps">
    <w:name w:val="Sched/Apps"/>
    <w:basedOn w:val="a"/>
    <w:next w:val="Body"/>
    <w:uiPriority w:val="99"/>
    <w:rsid w:val="008B60D1"/>
    <w:pPr>
      <w:keepNext/>
      <w:pageBreakBefore/>
      <w:spacing w:after="240" w:line="290" w:lineRule="auto"/>
      <w:jc w:val="center"/>
      <w:outlineLvl w:val="3"/>
    </w:pPr>
    <w:rPr>
      <w:rFonts w:ascii="Arial" w:hAnsi="Arial"/>
      <w:b/>
      <w:kern w:val="23"/>
      <w:sz w:val="23"/>
      <w:lang w:val="en-GB" w:eastAsia="en-US"/>
    </w:rPr>
  </w:style>
  <w:style w:type="paragraph" w:customStyle="1" w:styleId="Schedule1">
    <w:name w:val="Schedule 1"/>
    <w:basedOn w:val="a"/>
    <w:uiPriority w:val="99"/>
    <w:rsid w:val="008B60D1"/>
    <w:pPr>
      <w:numPr>
        <w:numId w:val="2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2">
    <w:name w:val="Schedule 2"/>
    <w:basedOn w:val="a"/>
    <w:uiPriority w:val="99"/>
    <w:rsid w:val="008B60D1"/>
    <w:pPr>
      <w:numPr>
        <w:ilvl w:val="1"/>
        <w:numId w:val="2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3">
    <w:name w:val="Schedule 3"/>
    <w:basedOn w:val="a"/>
    <w:uiPriority w:val="99"/>
    <w:rsid w:val="008B60D1"/>
    <w:pPr>
      <w:numPr>
        <w:ilvl w:val="2"/>
        <w:numId w:val="2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4">
    <w:name w:val="Schedule 4"/>
    <w:basedOn w:val="a"/>
    <w:uiPriority w:val="99"/>
    <w:rsid w:val="008B60D1"/>
    <w:pPr>
      <w:tabs>
        <w:tab w:val="num" w:pos="2041"/>
      </w:tabs>
      <w:spacing w:after="140" w:line="290" w:lineRule="auto"/>
      <w:ind w:left="2041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5">
    <w:name w:val="Schedule 5"/>
    <w:basedOn w:val="a"/>
    <w:uiPriority w:val="99"/>
    <w:rsid w:val="008B60D1"/>
    <w:pPr>
      <w:tabs>
        <w:tab w:val="num" w:pos="2608"/>
      </w:tabs>
      <w:spacing w:after="140" w:line="290" w:lineRule="auto"/>
      <w:ind w:left="2608" w:hanging="567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Schedule6">
    <w:name w:val="Schedule 6"/>
    <w:basedOn w:val="a"/>
    <w:uiPriority w:val="99"/>
    <w:rsid w:val="008B60D1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TCLevel1">
    <w:name w:val="T+C Level 1"/>
    <w:basedOn w:val="a"/>
    <w:next w:val="TCLevel2"/>
    <w:uiPriority w:val="99"/>
    <w:rsid w:val="008B60D1"/>
    <w:pPr>
      <w:keepNext/>
      <w:numPr>
        <w:numId w:val="22"/>
      </w:numPr>
      <w:spacing w:before="140" w:line="290" w:lineRule="auto"/>
      <w:jc w:val="both"/>
      <w:outlineLvl w:val="0"/>
    </w:pPr>
    <w:rPr>
      <w:rFonts w:ascii="Arial" w:hAnsi="Arial"/>
      <w:b/>
      <w:kern w:val="20"/>
      <w:sz w:val="20"/>
      <w:lang w:val="en-GB" w:eastAsia="en-US"/>
    </w:rPr>
  </w:style>
  <w:style w:type="paragraph" w:customStyle="1" w:styleId="TCLevel2">
    <w:name w:val="T+C Level 2"/>
    <w:basedOn w:val="a"/>
    <w:uiPriority w:val="99"/>
    <w:rsid w:val="008B60D1"/>
    <w:pPr>
      <w:numPr>
        <w:ilvl w:val="1"/>
        <w:numId w:val="22"/>
      </w:numPr>
      <w:spacing w:after="140" w:line="290" w:lineRule="auto"/>
      <w:jc w:val="both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CLevel3">
    <w:name w:val="T+C Level 3"/>
    <w:basedOn w:val="a"/>
    <w:uiPriority w:val="99"/>
    <w:rsid w:val="008B60D1"/>
    <w:pPr>
      <w:numPr>
        <w:ilvl w:val="2"/>
        <w:numId w:val="22"/>
      </w:numPr>
      <w:spacing w:after="140" w:line="290" w:lineRule="auto"/>
      <w:jc w:val="both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CLevel4">
    <w:name w:val="T+C Level 4"/>
    <w:basedOn w:val="a"/>
    <w:uiPriority w:val="99"/>
    <w:rsid w:val="008B60D1"/>
    <w:pPr>
      <w:tabs>
        <w:tab w:val="num" w:pos="2608"/>
      </w:tabs>
      <w:spacing w:after="140" w:line="290" w:lineRule="auto"/>
      <w:ind w:left="2608" w:hanging="567"/>
      <w:jc w:val="both"/>
      <w:outlineLvl w:val="3"/>
    </w:pPr>
    <w:rPr>
      <w:rFonts w:ascii="Arial" w:hAnsi="Arial"/>
      <w:kern w:val="20"/>
      <w:sz w:val="20"/>
      <w:lang w:val="en-GB" w:eastAsia="en-US"/>
    </w:rPr>
  </w:style>
  <w:style w:type="paragraph" w:styleId="af7">
    <w:name w:val="Date"/>
    <w:basedOn w:val="a"/>
    <w:next w:val="a"/>
    <w:link w:val="af8"/>
    <w:uiPriority w:val="99"/>
    <w:rsid w:val="008B60D1"/>
    <w:rPr>
      <w:rFonts w:ascii="Arial" w:hAnsi="Arial"/>
      <w:sz w:val="20"/>
      <w:lang w:val="en-GB"/>
    </w:rPr>
  </w:style>
  <w:style w:type="character" w:customStyle="1" w:styleId="af8">
    <w:name w:val="Дата Знак"/>
    <w:basedOn w:val="a0"/>
    <w:link w:val="af7"/>
    <w:uiPriority w:val="99"/>
    <w:locked/>
    <w:rsid w:val="008B60D1"/>
    <w:rPr>
      <w:rFonts w:ascii="Arial" w:eastAsia="Times New Roman" w:hAnsi="Arial"/>
      <w:sz w:val="24"/>
      <w:lang w:val="en-GB"/>
    </w:rPr>
  </w:style>
  <w:style w:type="paragraph" w:customStyle="1" w:styleId="DocExCode">
    <w:name w:val="DocExCode"/>
    <w:basedOn w:val="a"/>
    <w:uiPriority w:val="99"/>
    <w:rsid w:val="008B60D1"/>
    <w:pPr>
      <w:pBdr>
        <w:top w:val="single" w:sz="4" w:space="1" w:color="auto"/>
      </w:pBdr>
    </w:pPr>
    <w:rPr>
      <w:rFonts w:ascii="Arial" w:hAnsi="Arial"/>
      <w:kern w:val="20"/>
      <w:sz w:val="16"/>
      <w:lang w:val="en-GB" w:eastAsia="en-US"/>
    </w:rPr>
  </w:style>
  <w:style w:type="paragraph" w:customStyle="1" w:styleId="DocExCode-NoLine">
    <w:name w:val="DocExCode - No Line"/>
    <w:basedOn w:val="DocExCode"/>
    <w:uiPriority w:val="99"/>
    <w:rsid w:val="008B60D1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a"/>
    <w:uiPriority w:val="99"/>
    <w:rsid w:val="008B60D1"/>
    <w:rPr>
      <w:rFonts w:ascii="Arial" w:hAnsi="Arial"/>
      <w:sz w:val="20"/>
      <w:lang w:val="en-GB" w:eastAsia="en-US"/>
    </w:rPr>
  </w:style>
  <w:style w:type="character" w:styleId="af9">
    <w:name w:val="page number"/>
    <w:basedOn w:val="a0"/>
    <w:uiPriority w:val="99"/>
    <w:rsid w:val="008B60D1"/>
    <w:rPr>
      <w:rFonts w:ascii="Arial" w:hAnsi="Arial" w:cs="Times New Roman"/>
      <w:sz w:val="20"/>
    </w:rPr>
  </w:style>
  <w:style w:type="paragraph" w:customStyle="1" w:styleId="Table1">
    <w:name w:val="Table 1"/>
    <w:basedOn w:val="a"/>
    <w:uiPriority w:val="99"/>
    <w:rsid w:val="008B60D1"/>
    <w:pPr>
      <w:numPr>
        <w:numId w:val="23"/>
      </w:numPr>
      <w:spacing w:before="60" w:after="60" w:line="290" w:lineRule="auto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Table2">
    <w:name w:val="Table 2"/>
    <w:basedOn w:val="a"/>
    <w:uiPriority w:val="99"/>
    <w:rsid w:val="008B60D1"/>
    <w:pPr>
      <w:numPr>
        <w:ilvl w:val="1"/>
        <w:numId w:val="23"/>
      </w:numPr>
      <w:spacing w:before="60" w:after="60" w:line="290" w:lineRule="auto"/>
      <w:outlineLvl w:val="1"/>
    </w:pPr>
    <w:rPr>
      <w:rFonts w:ascii="Arial" w:hAnsi="Arial"/>
      <w:kern w:val="20"/>
      <w:sz w:val="20"/>
      <w:lang w:val="en-GB" w:eastAsia="en-US"/>
    </w:rPr>
  </w:style>
  <w:style w:type="paragraph" w:customStyle="1" w:styleId="Table3">
    <w:name w:val="Table 3"/>
    <w:basedOn w:val="a"/>
    <w:uiPriority w:val="99"/>
    <w:rsid w:val="008B60D1"/>
    <w:pPr>
      <w:numPr>
        <w:ilvl w:val="2"/>
        <w:numId w:val="23"/>
      </w:numPr>
      <w:spacing w:before="60" w:after="60" w:line="290" w:lineRule="auto"/>
      <w:outlineLvl w:val="2"/>
    </w:pPr>
    <w:rPr>
      <w:rFonts w:ascii="Arial" w:hAnsi="Arial"/>
      <w:kern w:val="20"/>
      <w:sz w:val="20"/>
      <w:lang w:val="en-GB" w:eastAsia="en-US"/>
    </w:rPr>
  </w:style>
  <w:style w:type="paragraph" w:customStyle="1" w:styleId="Table4">
    <w:name w:val="Table 4"/>
    <w:basedOn w:val="a"/>
    <w:uiPriority w:val="99"/>
    <w:rsid w:val="008B60D1"/>
    <w:pPr>
      <w:tabs>
        <w:tab w:val="num" w:pos="680"/>
      </w:tabs>
      <w:spacing w:before="60" w:after="60" w:line="290" w:lineRule="auto"/>
      <w:ind w:left="680" w:hanging="680"/>
      <w:outlineLvl w:val="3"/>
    </w:pPr>
    <w:rPr>
      <w:rFonts w:ascii="Arial" w:hAnsi="Arial"/>
      <w:kern w:val="20"/>
      <w:sz w:val="20"/>
      <w:lang w:val="en-GB" w:eastAsia="en-US"/>
    </w:rPr>
  </w:style>
  <w:style w:type="paragraph" w:customStyle="1" w:styleId="Table5">
    <w:name w:val="Table 5"/>
    <w:basedOn w:val="a"/>
    <w:uiPriority w:val="99"/>
    <w:rsid w:val="008B60D1"/>
    <w:pPr>
      <w:tabs>
        <w:tab w:val="num" w:pos="680"/>
      </w:tabs>
      <w:spacing w:before="60" w:after="60" w:line="290" w:lineRule="auto"/>
      <w:ind w:left="680" w:hanging="680"/>
      <w:outlineLvl w:val="4"/>
    </w:pPr>
    <w:rPr>
      <w:rFonts w:ascii="Arial" w:hAnsi="Arial"/>
      <w:kern w:val="20"/>
      <w:sz w:val="20"/>
      <w:lang w:val="en-GB" w:eastAsia="en-US"/>
    </w:rPr>
  </w:style>
  <w:style w:type="paragraph" w:customStyle="1" w:styleId="Table6">
    <w:name w:val="Table 6"/>
    <w:basedOn w:val="a"/>
    <w:uiPriority w:val="99"/>
    <w:rsid w:val="008B60D1"/>
    <w:pPr>
      <w:tabs>
        <w:tab w:val="num" w:pos="680"/>
      </w:tabs>
      <w:spacing w:before="60" w:after="60" w:line="290" w:lineRule="auto"/>
      <w:ind w:left="680" w:hanging="680"/>
      <w:outlineLvl w:val="5"/>
    </w:pPr>
    <w:rPr>
      <w:rFonts w:ascii="Arial" w:hAnsi="Arial"/>
      <w:kern w:val="20"/>
      <w:sz w:val="20"/>
      <w:lang w:val="en-GB" w:eastAsia="en-US"/>
    </w:rPr>
  </w:style>
  <w:style w:type="paragraph" w:customStyle="1" w:styleId="Tablealpha">
    <w:name w:val="Table alpha"/>
    <w:basedOn w:val="CellBody"/>
    <w:uiPriority w:val="99"/>
    <w:rsid w:val="008B60D1"/>
    <w:pPr>
      <w:numPr>
        <w:numId w:val="32"/>
      </w:numPr>
    </w:pPr>
  </w:style>
  <w:style w:type="paragraph" w:customStyle="1" w:styleId="CellBody">
    <w:name w:val="CellBody"/>
    <w:basedOn w:val="a"/>
    <w:uiPriority w:val="99"/>
    <w:rsid w:val="008B60D1"/>
    <w:pPr>
      <w:spacing w:before="60" w:after="60" w:line="290" w:lineRule="auto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Tablebullet">
    <w:name w:val="Table bullet"/>
    <w:basedOn w:val="a"/>
    <w:uiPriority w:val="99"/>
    <w:rsid w:val="008B60D1"/>
    <w:pPr>
      <w:numPr>
        <w:numId w:val="57"/>
      </w:numPr>
      <w:spacing w:before="60" w:after="60"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Tableroman">
    <w:name w:val="Table roman"/>
    <w:basedOn w:val="CellBody"/>
    <w:uiPriority w:val="99"/>
    <w:rsid w:val="008B60D1"/>
    <w:pPr>
      <w:numPr>
        <w:numId w:val="33"/>
      </w:numPr>
    </w:pPr>
  </w:style>
  <w:style w:type="paragraph" w:customStyle="1" w:styleId="zFSand">
    <w:name w:val="zFSand"/>
    <w:basedOn w:val="a"/>
    <w:next w:val="zFSco-names"/>
    <w:uiPriority w:val="99"/>
    <w:rsid w:val="008B60D1"/>
    <w:pPr>
      <w:spacing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co-names">
    <w:name w:val="zFSco-names"/>
    <w:basedOn w:val="a"/>
    <w:next w:val="zFSand"/>
    <w:uiPriority w:val="99"/>
    <w:rsid w:val="008B60D1"/>
    <w:pPr>
      <w:spacing w:before="120" w:after="120" w:line="290" w:lineRule="auto"/>
      <w:jc w:val="center"/>
    </w:pPr>
    <w:rPr>
      <w:rFonts w:ascii="Arial" w:eastAsia="SimSun" w:hAnsi="Arial"/>
      <w:kern w:val="24"/>
      <w:lang w:val="en-GB" w:eastAsia="en-US"/>
    </w:rPr>
  </w:style>
  <w:style w:type="paragraph" w:customStyle="1" w:styleId="zFSDate">
    <w:name w:val="zFSDate"/>
    <w:basedOn w:val="a"/>
    <w:uiPriority w:val="99"/>
    <w:rsid w:val="008B60D1"/>
    <w:pPr>
      <w:spacing w:line="290" w:lineRule="auto"/>
      <w:jc w:val="center"/>
    </w:pPr>
    <w:rPr>
      <w:rFonts w:ascii="Arial" w:hAnsi="Arial"/>
      <w:kern w:val="20"/>
      <w:sz w:val="20"/>
      <w:lang w:val="en-GB" w:eastAsia="en-US"/>
    </w:rPr>
  </w:style>
  <w:style w:type="character" w:styleId="afa">
    <w:name w:val="Hyperlink"/>
    <w:basedOn w:val="a0"/>
    <w:uiPriority w:val="99"/>
    <w:rsid w:val="008B60D1"/>
    <w:rPr>
      <w:rFonts w:cs="Times New Roman"/>
      <w:color w:val="AF005F"/>
      <w:u w:val="none"/>
    </w:rPr>
  </w:style>
  <w:style w:type="paragraph" w:customStyle="1" w:styleId="zFSFooter">
    <w:name w:val="zFSFooter"/>
    <w:basedOn w:val="a"/>
    <w:uiPriority w:val="99"/>
    <w:rsid w:val="008B60D1"/>
    <w:pPr>
      <w:tabs>
        <w:tab w:val="left" w:pos="6521"/>
      </w:tabs>
      <w:spacing w:after="40"/>
      <w:ind w:left="-108"/>
    </w:pPr>
    <w:rPr>
      <w:rFonts w:ascii="Arial" w:hAnsi="Arial"/>
      <w:sz w:val="16"/>
      <w:lang w:val="en-GB" w:eastAsia="en-US"/>
    </w:rPr>
  </w:style>
  <w:style w:type="paragraph" w:customStyle="1" w:styleId="zFSNarrative">
    <w:name w:val="zFSNarrative"/>
    <w:basedOn w:val="a"/>
    <w:uiPriority w:val="99"/>
    <w:rsid w:val="008B60D1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US"/>
    </w:rPr>
  </w:style>
  <w:style w:type="paragraph" w:customStyle="1" w:styleId="zFSTitle">
    <w:name w:val="zFSTitle"/>
    <w:basedOn w:val="a"/>
    <w:next w:val="zFSNarrative"/>
    <w:uiPriority w:val="99"/>
    <w:rsid w:val="008B60D1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US"/>
    </w:rPr>
  </w:style>
  <w:style w:type="character" w:customStyle="1" w:styleId="afb">
    <w:name w:val="Текст концевой сноски Знак"/>
    <w:link w:val="afc"/>
    <w:uiPriority w:val="99"/>
    <w:semiHidden/>
    <w:locked/>
    <w:rsid w:val="008B60D1"/>
    <w:rPr>
      <w:rFonts w:ascii="Arial" w:hAnsi="Arial"/>
      <w:lang w:val="en-GB"/>
    </w:rPr>
  </w:style>
  <w:style w:type="paragraph" w:styleId="afc">
    <w:name w:val="endnote text"/>
    <w:basedOn w:val="a"/>
    <w:link w:val="afb"/>
    <w:uiPriority w:val="99"/>
    <w:semiHidden/>
    <w:rsid w:val="008B60D1"/>
    <w:rPr>
      <w:rFonts w:ascii="Arial" w:hAnsi="Arial"/>
      <w:sz w:val="20"/>
      <w:szCs w:val="20"/>
      <w:lang w:val="en-GB"/>
    </w:rPr>
  </w:style>
  <w:style w:type="character" w:customStyle="1" w:styleId="EndnoteTextChar1">
    <w:name w:val="Endnote Text Char1"/>
    <w:basedOn w:val="a0"/>
    <w:uiPriority w:val="99"/>
    <w:semiHidden/>
    <w:rsid w:val="00AC16B5"/>
    <w:rPr>
      <w:rFonts w:ascii="Times New Roman" w:hAnsi="Times New Roman"/>
      <w:sz w:val="20"/>
      <w:szCs w:val="20"/>
    </w:rPr>
  </w:style>
  <w:style w:type="character" w:customStyle="1" w:styleId="14">
    <w:name w:val="Текст концевой сноски Знак1"/>
    <w:uiPriority w:val="99"/>
    <w:semiHidden/>
    <w:rsid w:val="008B60D1"/>
    <w:rPr>
      <w:rFonts w:ascii="Times New Roman" w:eastAsia="Times New Roman" w:hAnsi="Times New Roman"/>
      <w:sz w:val="20"/>
      <w:lang w:eastAsia="ru-RU"/>
    </w:rPr>
  </w:style>
  <w:style w:type="paragraph" w:customStyle="1" w:styleId="Head">
    <w:name w:val="Head"/>
    <w:basedOn w:val="a"/>
    <w:next w:val="Body"/>
    <w:uiPriority w:val="99"/>
    <w:rsid w:val="008B60D1"/>
    <w:pPr>
      <w:keepNext/>
      <w:spacing w:before="280" w:after="140" w:line="290" w:lineRule="auto"/>
      <w:jc w:val="both"/>
      <w:outlineLvl w:val="0"/>
    </w:pPr>
    <w:rPr>
      <w:rFonts w:ascii="Arial" w:hAnsi="Arial"/>
      <w:b/>
      <w:kern w:val="23"/>
      <w:sz w:val="23"/>
      <w:lang w:val="en-GB" w:eastAsia="en-US"/>
    </w:rPr>
  </w:style>
  <w:style w:type="paragraph" w:customStyle="1" w:styleId="zSFRef">
    <w:name w:val="zSFRef"/>
    <w:basedOn w:val="a"/>
    <w:uiPriority w:val="99"/>
    <w:rsid w:val="008B60D1"/>
    <w:rPr>
      <w:rFonts w:ascii="Arial" w:eastAsia="SimSun" w:hAnsi="Arial"/>
      <w:kern w:val="16"/>
      <w:sz w:val="16"/>
      <w:szCs w:val="16"/>
      <w:lang w:val="en-GB" w:eastAsia="en-US"/>
    </w:rPr>
  </w:style>
  <w:style w:type="paragraph" w:customStyle="1" w:styleId="UCAlpha1">
    <w:name w:val="UCAlpha 1"/>
    <w:basedOn w:val="a"/>
    <w:uiPriority w:val="99"/>
    <w:rsid w:val="008B60D1"/>
    <w:pPr>
      <w:numPr>
        <w:numId w:val="3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2">
    <w:name w:val="UCAlpha 2"/>
    <w:basedOn w:val="a"/>
    <w:uiPriority w:val="99"/>
    <w:rsid w:val="008B60D1"/>
    <w:pPr>
      <w:numPr>
        <w:numId w:val="37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3">
    <w:name w:val="UCAlpha 3"/>
    <w:basedOn w:val="a"/>
    <w:uiPriority w:val="99"/>
    <w:rsid w:val="008B60D1"/>
    <w:pPr>
      <w:numPr>
        <w:numId w:val="3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4">
    <w:name w:val="UCAlpha 4"/>
    <w:basedOn w:val="a"/>
    <w:uiPriority w:val="99"/>
    <w:rsid w:val="008B60D1"/>
    <w:pPr>
      <w:numPr>
        <w:numId w:val="39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5">
    <w:name w:val="UCAlpha 5"/>
    <w:basedOn w:val="a"/>
    <w:uiPriority w:val="99"/>
    <w:rsid w:val="008B60D1"/>
    <w:pPr>
      <w:numPr>
        <w:numId w:val="40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Alpha6">
    <w:name w:val="UCAlpha 6"/>
    <w:basedOn w:val="a"/>
    <w:uiPriority w:val="99"/>
    <w:rsid w:val="008B60D1"/>
    <w:pPr>
      <w:numPr>
        <w:numId w:val="4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1">
    <w:name w:val="UCRoman 1"/>
    <w:basedOn w:val="a"/>
    <w:uiPriority w:val="99"/>
    <w:rsid w:val="008B60D1"/>
    <w:pPr>
      <w:numPr>
        <w:numId w:val="4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UCRoman2">
    <w:name w:val="UCRoman 2"/>
    <w:basedOn w:val="a"/>
    <w:uiPriority w:val="99"/>
    <w:rsid w:val="008B60D1"/>
    <w:pPr>
      <w:numPr>
        <w:numId w:val="4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oublealpha">
    <w:name w:val="double alpha"/>
    <w:basedOn w:val="a"/>
    <w:uiPriority w:val="99"/>
    <w:rsid w:val="008B60D1"/>
    <w:pPr>
      <w:numPr>
        <w:numId w:val="4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istNumbers">
    <w:name w:val="List Numbers"/>
    <w:basedOn w:val="a"/>
    <w:uiPriority w:val="99"/>
    <w:rsid w:val="008B60D1"/>
    <w:pPr>
      <w:numPr>
        <w:numId w:val="35"/>
      </w:numPr>
      <w:spacing w:after="140" w:line="290" w:lineRule="auto"/>
      <w:jc w:val="both"/>
      <w:outlineLvl w:val="0"/>
    </w:pPr>
    <w:rPr>
      <w:rFonts w:ascii="Arial" w:hAnsi="Arial"/>
      <w:kern w:val="20"/>
      <w:sz w:val="20"/>
      <w:lang w:val="en-GB" w:eastAsia="en-US"/>
    </w:rPr>
  </w:style>
  <w:style w:type="paragraph" w:customStyle="1" w:styleId="dashbullet1">
    <w:name w:val="dash bullet 1"/>
    <w:basedOn w:val="a"/>
    <w:uiPriority w:val="99"/>
    <w:rsid w:val="008B60D1"/>
    <w:pPr>
      <w:numPr>
        <w:numId w:val="51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2">
    <w:name w:val="dash bullet 2"/>
    <w:basedOn w:val="a"/>
    <w:uiPriority w:val="99"/>
    <w:rsid w:val="008B60D1"/>
    <w:pPr>
      <w:numPr>
        <w:numId w:val="52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3">
    <w:name w:val="dash bullet 3"/>
    <w:basedOn w:val="a"/>
    <w:uiPriority w:val="99"/>
    <w:rsid w:val="008B60D1"/>
    <w:pPr>
      <w:numPr>
        <w:numId w:val="53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4">
    <w:name w:val="dash bullet 4"/>
    <w:basedOn w:val="a"/>
    <w:uiPriority w:val="99"/>
    <w:rsid w:val="008B60D1"/>
    <w:pPr>
      <w:numPr>
        <w:numId w:val="54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5">
    <w:name w:val="dash bullet 5"/>
    <w:basedOn w:val="a"/>
    <w:uiPriority w:val="99"/>
    <w:rsid w:val="008B60D1"/>
    <w:pPr>
      <w:numPr>
        <w:numId w:val="55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dashbullet6">
    <w:name w:val="dash bullet 6"/>
    <w:basedOn w:val="a"/>
    <w:uiPriority w:val="99"/>
    <w:rsid w:val="008B60D1"/>
    <w:pPr>
      <w:numPr>
        <w:numId w:val="56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zFSAddress">
    <w:name w:val="zFSAddress"/>
    <w:basedOn w:val="a"/>
    <w:uiPriority w:val="99"/>
    <w:rsid w:val="008B60D1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paragraph" w:customStyle="1" w:styleId="zFSDescription">
    <w:name w:val="zFSDescription"/>
    <w:basedOn w:val="zFSDate"/>
    <w:uiPriority w:val="99"/>
    <w:rsid w:val="008B60D1"/>
    <w:rPr>
      <w:rFonts w:eastAsia="SimSun"/>
      <w:i/>
      <w:caps/>
      <w:szCs w:val="20"/>
    </w:rPr>
  </w:style>
  <w:style w:type="paragraph" w:customStyle="1" w:styleId="zFSDraft">
    <w:name w:val="zFSDraft"/>
    <w:basedOn w:val="a"/>
    <w:uiPriority w:val="99"/>
    <w:rsid w:val="008B60D1"/>
    <w:pPr>
      <w:spacing w:line="290" w:lineRule="auto"/>
    </w:pPr>
    <w:rPr>
      <w:rFonts w:ascii="Arial" w:hAnsi="Arial"/>
      <w:kern w:val="20"/>
      <w:sz w:val="20"/>
      <w:lang w:val="en-GB" w:eastAsia="en-US"/>
    </w:rPr>
  </w:style>
  <w:style w:type="paragraph" w:customStyle="1" w:styleId="zFSFax">
    <w:name w:val="zFSFax"/>
    <w:basedOn w:val="a"/>
    <w:uiPriority w:val="99"/>
    <w:rsid w:val="008B60D1"/>
    <w:rPr>
      <w:rFonts w:ascii="Arial" w:hAnsi="Arial"/>
      <w:kern w:val="16"/>
      <w:sz w:val="16"/>
      <w:lang w:val="en-GB" w:eastAsia="en-US"/>
    </w:rPr>
  </w:style>
  <w:style w:type="paragraph" w:customStyle="1" w:styleId="zFSNameofDoc">
    <w:name w:val="zFSNameofDoc"/>
    <w:basedOn w:val="a"/>
    <w:uiPriority w:val="99"/>
    <w:rsid w:val="008B60D1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US"/>
    </w:rPr>
  </w:style>
  <w:style w:type="paragraph" w:customStyle="1" w:styleId="zFSTel">
    <w:name w:val="zFSTel"/>
    <w:basedOn w:val="a"/>
    <w:uiPriority w:val="99"/>
    <w:rsid w:val="008B60D1"/>
    <w:pPr>
      <w:spacing w:before="120"/>
    </w:pPr>
    <w:rPr>
      <w:rFonts w:ascii="Arial" w:hAnsi="Arial"/>
      <w:kern w:val="16"/>
      <w:sz w:val="16"/>
      <w:lang w:val="en-GB" w:eastAsia="en-US"/>
    </w:rPr>
  </w:style>
  <w:style w:type="paragraph" w:customStyle="1" w:styleId="zFSAmount">
    <w:name w:val="zFSAmount"/>
    <w:basedOn w:val="a"/>
    <w:uiPriority w:val="99"/>
    <w:rsid w:val="008B60D1"/>
    <w:pPr>
      <w:spacing w:before="800" w:line="290" w:lineRule="auto"/>
      <w:jc w:val="center"/>
    </w:pPr>
    <w:rPr>
      <w:rFonts w:ascii="Arial" w:hAnsi="Arial"/>
      <w:i/>
      <w:sz w:val="20"/>
      <w:lang w:val="en-GB" w:eastAsia="en-US"/>
    </w:rPr>
  </w:style>
  <w:style w:type="character" w:styleId="afd">
    <w:name w:val="FollowedHyperlink"/>
    <w:basedOn w:val="a0"/>
    <w:uiPriority w:val="99"/>
    <w:rsid w:val="008B60D1"/>
    <w:rPr>
      <w:rFonts w:cs="Times New Roman"/>
      <w:color w:val="AF005F"/>
      <w:u w:val="none"/>
    </w:rPr>
  </w:style>
  <w:style w:type="character" w:customStyle="1" w:styleId="zTokyoLogoCaption">
    <w:name w:val="zTokyoLogoCaption"/>
    <w:uiPriority w:val="99"/>
    <w:rsid w:val="008B60D1"/>
    <w:rPr>
      <w:rFonts w:ascii="MS Mincho" w:eastAsia="MS Mincho"/>
      <w:noProof/>
      <w:sz w:val="13"/>
    </w:rPr>
  </w:style>
  <w:style w:type="paragraph" w:customStyle="1" w:styleId="zFSAddress2">
    <w:name w:val="zFSAddress2"/>
    <w:basedOn w:val="a"/>
    <w:uiPriority w:val="99"/>
    <w:rsid w:val="008B60D1"/>
    <w:pPr>
      <w:spacing w:line="290" w:lineRule="auto"/>
    </w:pPr>
    <w:rPr>
      <w:rFonts w:ascii="Arial" w:hAnsi="Arial"/>
      <w:kern w:val="16"/>
      <w:sz w:val="16"/>
      <w:lang w:val="en-GB" w:eastAsia="en-US"/>
    </w:rPr>
  </w:style>
  <w:style w:type="character" w:customStyle="1" w:styleId="zTokyoLogoCaption2">
    <w:name w:val="zTokyoLogoCaption2"/>
    <w:uiPriority w:val="99"/>
    <w:rsid w:val="008B60D1"/>
    <w:rPr>
      <w:rFonts w:ascii="MS Mincho" w:eastAsia="MS Mincho"/>
      <w:noProof/>
      <w:sz w:val="16"/>
    </w:rPr>
  </w:style>
  <w:style w:type="paragraph" w:customStyle="1" w:styleId="Default">
    <w:name w:val="Default"/>
    <w:uiPriority w:val="99"/>
    <w:rsid w:val="008B60D1"/>
    <w:pPr>
      <w:widowControl w:val="0"/>
      <w:autoSpaceDE w:val="0"/>
      <w:autoSpaceDN w:val="0"/>
      <w:adjustRightInd w:val="0"/>
    </w:pPr>
    <w:rPr>
      <w:rFonts w:ascii="JDGCLK+TimesNewRoman,Bold" w:hAnsi="JDGCLK+TimesNewRoman,Bold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8B60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8B60D1"/>
    <w:rPr>
      <w:rFonts w:ascii="Times New Roman" w:eastAsia="Times New Roman" w:hAnsi="Times New Roman"/>
      <w:sz w:val="16"/>
      <w:lang w:eastAsia="ru-RU"/>
    </w:rPr>
  </w:style>
  <w:style w:type="paragraph" w:customStyle="1" w:styleId="ScheduleNumber">
    <w:name w:val="Schedule Number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ScheduleName">
    <w:name w:val="Schedule Name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ScheduleNameContentsPage">
    <w:name w:val="Schedule Name (Contents Page)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TOC11">
    <w:name w:val="TOC 11"/>
    <w:basedOn w:val="Default"/>
    <w:next w:val="Default"/>
    <w:uiPriority w:val="99"/>
    <w:rsid w:val="008B60D1"/>
    <w:pPr>
      <w:spacing w:before="120" w:after="120"/>
    </w:pPr>
    <w:rPr>
      <w:color w:val="auto"/>
    </w:rPr>
  </w:style>
  <w:style w:type="paragraph" w:customStyle="1" w:styleId="TOC21">
    <w:name w:val="TOC 21"/>
    <w:basedOn w:val="Default"/>
    <w:next w:val="Default"/>
    <w:uiPriority w:val="99"/>
    <w:rsid w:val="008B60D1"/>
    <w:rPr>
      <w:color w:val="auto"/>
    </w:rPr>
  </w:style>
  <w:style w:type="paragraph" w:customStyle="1" w:styleId="TOC31">
    <w:name w:val="TOC 31"/>
    <w:basedOn w:val="Default"/>
    <w:next w:val="Default"/>
    <w:uiPriority w:val="99"/>
    <w:rsid w:val="008B60D1"/>
    <w:rPr>
      <w:color w:val="auto"/>
    </w:rPr>
  </w:style>
  <w:style w:type="paragraph" w:customStyle="1" w:styleId="SchedulePartNumber">
    <w:name w:val="Schedule Part Number"/>
    <w:basedOn w:val="Default"/>
    <w:next w:val="Default"/>
    <w:link w:val="SchedulePartNumber0"/>
    <w:uiPriority w:val="99"/>
    <w:rsid w:val="008B60D1"/>
    <w:pPr>
      <w:spacing w:after="240"/>
    </w:pPr>
    <w:rPr>
      <w:color w:val="auto"/>
    </w:rPr>
  </w:style>
  <w:style w:type="character" w:customStyle="1" w:styleId="SchedulePartNumber0">
    <w:name w:val="Schedule Part Number Знак"/>
    <w:link w:val="SchedulePartNumber"/>
    <w:uiPriority w:val="99"/>
    <w:locked/>
    <w:rsid w:val="008B60D1"/>
    <w:rPr>
      <w:rFonts w:ascii="JDGCLK+TimesNewRoman,Bold" w:eastAsia="Times New Roman" w:hAnsi="JDGCLK+TimesNewRoman,Bold"/>
      <w:sz w:val="24"/>
      <w:lang w:eastAsia="ru-RU"/>
    </w:rPr>
  </w:style>
  <w:style w:type="paragraph" w:customStyle="1" w:styleId="SchedulePartTitle">
    <w:name w:val="Schedule Part Title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MFNumLev1">
    <w:name w:val="MFNumLev1"/>
    <w:basedOn w:val="Default"/>
    <w:next w:val="Default"/>
    <w:uiPriority w:val="99"/>
    <w:rsid w:val="008B60D1"/>
    <w:pPr>
      <w:spacing w:before="240" w:after="240"/>
    </w:pPr>
    <w:rPr>
      <w:color w:val="auto"/>
    </w:rPr>
  </w:style>
  <w:style w:type="paragraph" w:customStyle="1" w:styleId="MFNumLev2">
    <w:name w:val="MFNumLev2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styleId="afe">
    <w:name w:val="Body Text Indent"/>
    <w:basedOn w:val="Default"/>
    <w:next w:val="Default"/>
    <w:link w:val="aff"/>
    <w:uiPriority w:val="99"/>
    <w:rsid w:val="008B60D1"/>
    <w:pPr>
      <w:spacing w:after="240"/>
    </w:pPr>
    <w:rPr>
      <w:color w:val="auto"/>
    </w:rPr>
  </w:style>
  <w:style w:type="character" w:customStyle="1" w:styleId="aff">
    <w:name w:val="Основной текст с отступом Знак"/>
    <w:basedOn w:val="a0"/>
    <w:link w:val="afe"/>
    <w:uiPriority w:val="99"/>
    <w:locked/>
    <w:rsid w:val="008B60D1"/>
    <w:rPr>
      <w:rFonts w:ascii="JDGCLK+TimesNewRoman,Bold" w:eastAsia="Times New Roman" w:hAnsi="JDGCLK+TimesNewRoman,Bold"/>
      <w:sz w:val="24"/>
      <w:lang w:eastAsia="ru-RU"/>
    </w:rPr>
  </w:style>
  <w:style w:type="paragraph" w:customStyle="1" w:styleId="MFNumLev3">
    <w:name w:val="MFNumLev3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styleId="aff0">
    <w:name w:val="Normal Indent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MFNumLev4">
    <w:name w:val="MFNumLev4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BodyTextIndent1">
    <w:name w:val="Body Text Indent 1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Normal1">
    <w:name w:val="Normal1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BodyTextIndent4">
    <w:name w:val="Body Text Indent4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MFNumLev5">
    <w:name w:val="MFNumLev5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Text">
    <w:name w:val="Text"/>
    <w:basedOn w:val="Default"/>
    <w:next w:val="Default"/>
    <w:uiPriority w:val="99"/>
    <w:rsid w:val="008B60D1"/>
    <w:pPr>
      <w:spacing w:before="130" w:after="240"/>
    </w:pPr>
    <w:rPr>
      <w:color w:val="auto"/>
    </w:rPr>
  </w:style>
  <w:style w:type="paragraph" w:customStyle="1" w:styleId="FootnoteText1">
    <w:name w:val="Footnote Text1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1">
    <w:name w:val="Список Марк.1"/>
    <w:basedOn w:val="a"/>
    <w:uiPriority w:val="99"/>
    <w:rsid w:val="008B60D1"/>
    <w:pPr>
      <w:numPr>
        <w:numId w:val="58"/>
      </w:numPr>
      <w:spacing w:after="60" w:line="360" w:lineRule="auto"/>
      <w:ind w:right="284"/>
    </w:pPr>
    <w:rPr>
      <w:rFonts w:ascii="Arial" w:hAnsi="Arial"/>
      <w:sz w:val="22"/>
      <w:szCs w:val="20"/>
    </w:rPr>
  </w:style>
  <w:style w:type="paragraph" w:customStyle="1" w:styleId="aff1">
    <w:name w:val="Заголовок таблицы"/>
    <w:basedOn w:val="a"/>
    <w:next w:val="a"/>
    <w:uiPriority w:val="99"/>
    <w:rsid w:val="008B60D1"/>
    <w:pPr>
      <w:spacing w:before="240" w:after="60" w:line="360" w:lineRule="auto"/>
      <w:ind w:left="284" w:right="284"/>
      <w:jc w:val="center"/>
    </w:pPr>
    <w:rPr>
      <w:rFonts w:ascii="Arial" w:hAnsi="Arial"/>
      <w:b/>
      <w:sz w:val="22"/>
      <w:szCs w:val="20"/>
    </w:rPr>
  </w:style>
  <w:style w:type="character" w:customStyle="1" w:styleId="aff2">
    <w:name w:val="Выделение по тексту"/>
    <w:uiPriority w:val="99"/>
    <w:rsid w:val="008B60D1"/>
    <w:rPr>
      <w:rFonts w:ascii="Courier New" w:hAnsi="Courier New"/>
      <w:lang w:val="ru-RU"/>
    </w:rPr>
  </w:style>
  <w:style w:type="paragraph" w:customStyle="1" w:styleId="aff3">
    <w:name w:val="Заголовок примечания"/>
    <w:basedOn w:val="a"/>
    <w:next w:val="ad"/>
    <w:uiPriority w:val="99"/>
    <w:rsid w:val="008B60D1"/>
    <w:pPr>
      <w:spacing w:before="240" w:after="60" w:line="360" w:lineRule="auto"/>
      <w:ind w:left="284" w:right="284" w:firstLine="567"/>
      <w:jc w:val="both"/>
    </w:pPr>
    <w:rPr>
      <w:rFonts w:ascii="Arial" w:hAnsi="Arial"/>
      <w:b/>
      <w:sz w:val="22"/>
      <w:szCs w:val="20"/>
    </w:rPr>
  </w:style>
  <w:style w:type="paragraph" w:customStyle="1" w:styleId="aff4">
    <w:name w:val="Подпись под рисунком"/>
    <w:basedOn w:val="a"/>
    <w:next w:val="a"/>
    <w:uiPriority w:val="99"/>
    <w:rsid w:val="008B60D1"/>
    <w:pPr>
      <w:spacing w:before="60" w:after="240"/>
      <w:ind w:left="284" w:right="284"/>
      <w:jc w:val="center"/>
    </w:pPr>
    <w:rPr>
      <w:rFonts w:ascii="Arial" w:hAnsi="Arial"/>
      <w:b/>
      <w:sz w:val="22"/>
      <w:szCs w:val="20"/>
    </w:rPr>
  </w:style>
  <w:style w:type="paragraph" w:customStyle="1" w:styleId="23">
    <w:name w:val="Список Марк.2"/>
    <w:basedOn w:val="a"/>
    <w:uiPriority w:val="99"/>
    <w:rsid w:val="008B60D1"/>
    <w:pPr>
      <w:tabs>
        <w:tab w:val="num" w:pos="680"/>
      </w:tabs>
      <w:spacing w:after="60" w:line="360" w:lineRule="auto"/>
      <w:ind w:left="1135" w:right="284" w:hanging="284"/>
    </w:pPr>
    <w:rPr>
      <w:rFonts w:ascii="Arial" w:hAnsi="Arial"/>
      <w:sz w:val="22"/>
      <w:szCs w:val="20"/>
    </w:rPr>
  </w:style>
  <w:style w:type="paragraph" w:customStyle="1" w:styleId="10">
    <w:name w:val="Список Нум.1"/>
    <w:basedOn w:val="a"/>
    <w:uiPriority w:val="99"/>
    <w:rsid w:val="008B60D1"/>
    <w:pPr>
      <w:numPr>
        <w:numId w:val="59"/>
      </w:numPr>
      <w:tabs>
        <w:tab w:val="clear" w:pos="360"/>
      </w:tabs>
      <w:spacing w:after="60" w:line="360" w:lineRule="auto"/>
      <w:ind w:left="1134" w:right="284" w:hanging="283"/>
    </w:pPr>
    <w:rPr>
      <w:rFonts w:ascii="Arial" w:hAnsi="Arial"/>
      <w:sz w:val="22"/>
      <w:szCs w:val="20"/>
    </w:rPr>
  </w:style>
  <w:style w:type="paragraph" w:customStyle="1" w:styleId="24">
    <w:name w:val="Список Нум.2"/>
    <w:basedOn w:val="a"/>
    <w:uiPriority w:val="99"/>
    <w:rsid w:val="008B60D1"/>
    <w:pPr>
      <w:tabs>
        <w:tab w:val="num" w:pos="360"/>
      </w:tabs>
      <w:spacing w:after="60" w:line="360" w:lineRule="auto"/>
      <w:ind w:left="1418" w:right="284" w:hanging="284"/>
    </w:pPr>
    <w:rPr>
      <w:rFonts w:ascii="Arial" w:hAnsi="Arial"/>
      <w:sz w:val="22"/>
      <w:szCs w:val="20"/>
    </w:rPr>
  </w:style>
  <w:style w:type="paragraph" w:customStyle="1" w:styleId="33">
    <w:name w:val="Список Нум.3"/>
    <w:basedOn w:val="a"/>
    <w:uiPriority w:val="99"/>
    <w:rsid w:val="008B60D1"/>
    <w:pPr>
      <w:tabs>
        <w:tab w:val="num" w:pos="1080"/>
      </w:tabs>
      <w:spacing w:after="60" w:line="360" w:lineRule="auto"/>
      <w:ind w:left="1701" w:right="284" w:hanging="283"/>
      <w:jc w:val="both"/>
    </w:pPr>
    <w:rPr>
      <w:rFonts w:ascii="Arial" w:hAnsi="Arial"/>
      <w:sz w:val="22"/>
      <w:szCs w:val="20"/>
    </w:rPr>
  </w:style>
  <w:style w:type="paragraph" w:customStyle="1" w:styleId="41">
    <w:name w:val="Список Нум.4"/>
    <w:basedOn w:val="a"/>
    <w:uiPriority w:val="99"/>
    <w:rsid w:val="008B60D1"/>
    <w:pPr>
      <w:tabs>
        <w:tab w:val="num" w:pos="1440"/>
      </w:tabs>
      <w:spacing w:after="60" w:line="360" w:lineRule="auto"/>
      <w:ind w:left="1985" w:right="284" w:hanging="284"/>
      <w:jc w:val="both"/>
    </w:pPr>
    <w:rPr>
      <w:rFonts w:ascii="Arial" w:hAnsi="Arial"/>
      <w:sz w:val="22"/>
      <w:szCs w:val="20"/>
    </w:rPr>
  </w:style>
  <w:style w:type="paragraph" w:customStyle="1" w:styleId="51">
    <w:name w:val="Список Нум.5"/>
    <w:basedOn w:val="a"/>
    <w:uiPriority w:val="99"/>
    <w:rsid w:val="008B60D1"/>
    <w:pPr>
      <w:tabs>
        <w:tab w:val="num" w:pos="2160"/>
      </w:tabs>
      <w:spacing w:after="60" w:line="360" w:lineRule="auto"/>
      <w:ind w:left="2268" w:right="284" w:hanging="283"/>
      <w:jc w:val="both"/>
    </w:pPr>
    <w:rPr>
      <w:rFonts w:ascii="Arial" w:hAnsi="Arial"/>
      <w:sz w:val="22"/>
      <w:szCs w:val="20"/>
    </w:rPr>
  </w:style>
  <w:style w:type="paragraph" w:customStyle="1" w:styleId="61">
    <w:name w:val="Список Нум.6"/>
    <w:basedOn w:val="a"/>
    <w:uiPriority w:val="99"/>
    <w:rsid w:val="008B60D1"/>
    <w:pPr>
      <w:tabs>
        <w:tab w:val="num" w:pos="2520"/>
      </w:tabs>
      <w:spacing w:after="60" w:line="360" w:lineRule="auto"/>
      <w:ind w:left="2552" w:right="284" w:hanging="284"/>
      <w:jc w:val="both"/>
    </w:pPr>
    <w:rPr>
      <w:rFonts w:ascii="Arial" w:hAnsi="Arial"/>
      <w:sz w:val="22"/>
      <w:szCs w:val="20"/>
    </w:rPr>
  </w:style>
  <w:style w:type="paragraph" w:customStyle="1" w:styleId="71">
    <w:name w:val="Список Нум.7"/>
    <w:basedOn w:val="a"/>
    <w:uiPriority w:val="99"/>
    <w:rsid w:val="008B60D1"/>
    <w:pPr>
      <w:tabs>
        <w:tab w:val="num" w:pos="3240"/>
      </w:tabs>
      <w:spacing w:after="60" w:line="360" w:lineRule="auto"/>
      <w:ind w:left="2835" w:right="284" w:hanging="283"/>
      <w:jc w:val="both"/>
    </w:pPr>
    <w:rPr>
      <w:rFonts w:ascii="Arial" w:hAnsi="Arial"/>
      <w:sz w:val="22"/>
      <w:szCs w:val="20"/>
    </w:rPr>
  </w:style>
  <w:style w:type="paragraph" w:customStyle="1" w:styleId="81">
    <w:name w:val="Список Нум.8"/>
    <w:basedOn w:val="a"/>
    <w:uiPriority w:val="99"/>
    <w:rsid w:val="008B60D1"/>
    <w:pPr>
      <w:tabs>
        <w:tab w:val="num" w:pos="3600"/>
      </w:tabs>
      <w:spacing w:after="60" w:line="360" w:lineRule="auto"/>
      <w:ind w:left="3119" w:right="284" w:hanging="284"/>
      <w:jc w:val="both"/>
    </w:pPr>
    <w:rPr>
      <w:rFonts w:ascii="Arial" w:hAnsi="Arial"/>
      <w:sz w:val="22"/>
      <w:szCs w:val="20"/>
    </w:rPr>
  </w:style>
  <w:style w:type="paragraph" w:customStyle="1" w:styleId="91">
    <w:name w:val="Список Нум.9"/>
    <w:basedOn w:val="a"/>
    <w:uiPriority w:val="99"/>
    <w:rsid w:val="008B60D1"/>
    <w:pPr>
      <w:tabs>
        <w:tab w:val="num" w:pos="4320"/>
      </w:tabs>
      <w:spacing w:after="60" w:line="360" w:lineRule="auto"/>
      <w:ind w:left="3402" w:right="284" w:hanging="283"/>
      <w:jc w:val="both"/>
    </w:pPr>
    <w:rPr>
      <w:rFonts w:ascii="Arial" w:hAnsi="Arial"/>
      <w:sz w:val="22"/>
      <w:szCs w:val="20"/>
    </w:rPr>
  </w:style>
  <w:style w:type="paragraph" w:customStyle="1" w:styleId="aff5">
    <w:name w:val="Заголовок листинга"/>
    <w:basedOn w:val="a"/>
    <w:next w:val="aff6"/>
    <w:uiPriority w:val="99"/>
    <w:rsid w:val="008B60D1"/>
    <w:pPr>
      <w:pBdr>
        <w:top w:val="dotted" w:sz="4" w:space="1" w:color="auto"/>
        <w:bottom w:val="dotted" w:sz="4" w:space="1" w:color="auto"/>
      </w:pBdr>
      <w:spacing w:before="240" w:after="160"/>
      <w:ind w:left="284" w:right="284"/>
    </w:pPr>
    <w:rPr>
      <w:rFonts w:ascii="Arial" w:hAnsi="Arial"/>
      <w:b/>
      <w:sz w:val="20"/>
      <w:szCs w:val="20"/>
    </w:rPr>
  </w:style>
  <w:style w:type="paragraph" w:customStyle="1" w:styleId="aff6">
    <w:name w:val="Текст листинга"/>
    <w:basedOn w:val="a"/>
    <w:uiPriority w:val="99"/>
    <w:rsid w:val="008B60D1"/>
    <w:pPr>
      <w:spacing w:before="40" w:after="40" w:line="360" w:lineRule="auto"/>
      <w:ind w:left="284" w:right="284"/>
      <w:jc w:val="both"/>
    </w:pPr>
    <w:rPr>
      <w:rFonts w:ascii="Courier New" w:hAnsi="Courier New"/>
      <w:sz w:val="22"/>
      <w:szCs w:val="20"/>
    </w:rPr>
  </w:style>
  <w:style w:type="character" w:customStyle="1" w:styleId="interface">
    <w:name w:val="interface"/>
    <w:uiPriority w:val="99"/>
    <w:rsid w:val="008B60D1"/>
    <w:rPr>
      <w:rFonts w:ascii="Arial" w:hAnsi="Arial"/>
      <w:color w:val="auto"/>
      <w:sz w:val="20"/>
    </w:rPr>
  </w:style>
  <w:style w:type="paragraph" w:styleId="aff7">
    <w:name w:val="Block Text"/>
    <w:basedOn w:val="a"/>
    <w:uiPriority w:val="99"/>
    <w:rsid w:val="008B60D1"/>
    <w:pPr>
      <w:spacing w:after="60" w:line="360" w:lineRule="auto"/>
      <w:ind w:left="284" w:right="284" w:firstLine="567"/>
      <w:jc w:val="both"/>
    </w:pPr>
    <w:rPr>
      <w:rFonts w:ascii="Arial" w:hAnsi="Arial"/>
      <w:sz w:val="22"/>
      <w:szCs w:val="20"/>
    </w:rPr>
  </w:style>
  <w:style w:type="character" w:customStyle="1" w:styleId="aff8">
    <w:name w:val="Схема документа Знак"/>
    <w:link w:val="aff9"/>
    <w:uiPriority w:val="99"/>
    <w:semiHidden/>
    <w:locked/>
    <w:rsid w:val="008B60D1"/>
    <w:rPr>
      <w:rFonts w:ascii="Tahoma" w:hAnsi="Tahoma"/>
      <w:shd w:val="clear" w:color="auto" w:fill="000080"/>
      <w:lang w:eastAsia="ru-RU"/>
    </w:rPr>
  </w:style>
  <w:style w:type="paragraph" w:styleId="aff9">
    <w:name w:val="Document Map"/>
    <w:basedOn w:val="a"/>
    <w:link w:val="aff8"/>
    <w:uiPriority w:val="99"/>
    <w:semiHidden/>
    <w:rsid w:val="008B60D1"/>
    <w:pPr>
      <w:shd w:val="clear" w:color="auto" w:fill="000080"/>
    </w:pPr>
    <w:rPr>
      <w:rFonts w:ascii="Tahoma" w:hAnsi="Tahoma"/>
      <w:sz w:val="20"/>
      <w:szCs w:val="20"/>
      <w:shd w:val="clear" w:color="auto" w:fill="000080"/>
    </w:rPr>
  </w:style>
  <w:style w:type="character" w:customStyle="1" w:styleId="DocumentMapChar1">
    <w:name w:val="Document Map Char1"/>
    <w:basedOn w:val="a0"/>
    <w:uiPriority w:val="99"/>
    <w:semiHidden/>
    <w:rsid w:val="00AC16B5"/>
    <w:rPr>
      <w:rFonts w:ascii="Times New Roman" w:hAnsi="Times New Roman"/>
      <w:sz w:val="0"/>
      <w:szCs w:val="0"/>
    </w:rPr>
  </w:style>
  <w:style w:type="character" w:customStyle="1" w:styleId="15">
    <w:name w:val="Схема документа Знак1"/>
    <w:uiPriority w:val="99"/>
    <w:semiHidden/>
    <w:rsid w:val="008B60D1"/>
    <w:rPr>
      <w:rFonts w:ascii="Tahoma" w:eastAsia="Times New Roman" w:hAnsi="Tahoma"/>
      <w:sz w:val="16"/>
      <w:lang w:eastAsia="ru-RU"/>
    </w:rPr>
  </w:style>
  <w:style w:type="paragraph" w:styleId="25">
    <w:name w:val="Body Text 2"/>
    <w:basedOn w:val="a"/>
    <w:link w:val="26"/>
    <w:uiPriority w:val="99"/>
    <w:rsid w:val="008B60D1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8B60D1"/>
    <w:rPr>
      <w:rFonts w:ascii="Times New Roman" w:eastAsia="Times New Roman" w:hAnsi="Times New Roman"/>
      <w:sz w:val="24"/>
      <w:lang w:eastAsia="ru-RU"/>
    </w:rPr>
  </w:style>
  <w:style w:type="paragraph" w:customStyle="1" w:styleId="CMSHeadL3">
    <w:name w:val="CMS Head L3"/>
    <w:basedOn w:val="a"/>
    <w:uiPriority w:val="99"/>
    <w:rsid w:val="008B60D1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HeadL2">
    <w:name w:val="CMS Head L2"/>
    <w:basedOn w:val="a"/>
    <w:next w:val="CMSHeadL3"/>
    <w:uiPriority w:val="99"/>
    <w:rsid w:val="008B60D1"/>
    <w:pPr>
      <w:keepNext/>
      <w:keepLines/>
      <w:numPr>
        <w:ilvl w:val="1"/>
        <w:numId w:val="60"/>
      </w:numPr>
      <w:spacing w:before="240" w:after="240"/>
      <w:outlineLvl w:val="1"/>
    </w:pPr>
    <w:rPr>
      <w:b/>
      <w:sz w:val="22"/>
      <w:lang w:val="en-GB" w:eastAsia="en-US"/>
    </w:rPr>
  </w:style>
  <w:style w:type="paragraph" w:customStyle="1" w:styleId="CMSHeadL1">
    <w:name w:val="CMS Head L1"/>
    <w:basedOn w:val="a"/>
    <w:next w:val="CMSHeadL2"/>
    <w:uiPriority w:val="99"/>
    <w:rsid w:val="008B60D1"/>
    <w:pPr>
      <w:pageBreakBefore/>
      <w:numPr>
        <w:numId w:val="60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HeadL4">
    <w:name w:val="CMS Head L4"/>
    <w:basedOn w:val="a"/>
    <w:uiPriority w:val="99"/>
    <w:rsid w:val="008B60D1"/>
    <w:pPr>
      <w:numPr>
        <w:ilvl w:val="3"/>
        <w:numId w:val="60"/>
      </w:numPr>
      <w:spacing w:after="240"/>
      <w:outlineLvl w:val="3"/>
    </w:pPr>
    <w:rPr>
      <w:sz w:val="22"/>
      <w:lang w:val="en-GB" w:eastAsia="en-US"/>
    </w:rPr>
  </w:style>
  <w:style w:type="paragraph" w:customStyle="1" w:styleId="CMSHeadL5">
    <w:name w:val="CMS Head L5"/>
    <w:basedOn w:val="a"/>
    <w:uiPriority w:val="99"/>
    <w:rsid w:val="008B60D1"/>
    <w:pPr>
      <w:numPr>
        <w:ilvl w:val="4"/>
        <w:numId w:val="60"/>
      </w:numPr>
      <w:spacing w:after="240"/>
      <w:outlineLvl w:val="4"/>
    </w:pPr>
    <w:rPr>
      <w:sz w:val="22"/>
      <w:lang w:val="en-GB" w:eastAsia="en-US"/>
    </w:rPr>
  </w:style>
  <w:style w:type="paragraph" w:customStyle="1" w:styleId="CMSHeadL6">
    <w:name w:val="CMS Head L6"/>
    <w:basedOn w:val="a"/>
    <w:uiPriority w:val="99"/>
    <w:rsid w:val="008B60D1"/>
    <w:pPr>
      <w:numPr>
        <w:ilvl w:val="5"/>
        <w:numId w:val="60"/>
      </w:numPr>
      <w:spacing w:after="240"/>
      <w:outlineLvl w:val="5"/>
    </w:pPr>
    <w:rPr>
      <w:sz w:val="22"/>
      <w:lang w:val="en-GB" w:eastAsia="en-US"/>
    </w:rPr>
  </w:style>
  <w:style w:type="paragraph" w:customStyle="1" w:styleId="CMSHeadL7">
    <w:name w:val="CMS Head L7"/>
    <w:basedOn w:val="a"/>
    <w:uiPriority w:val="99"/>
    <w:rsid w:val="008B60D1"/>
    <w:pPr>
      <w:numPr>
        <w:ilvl w:val="6"/>
        <w:numId w:val="60"/>
      </w:numPr>
      <w:spacing w:after="240"/>
      <w:outlineLvl w:val="6"/>
    </w:pPr>
    <w:rPr>
      <w:sz w:val="22"/>
      <w:lang w:val="en-GB" w:eastAsia="en-US"/>
    </w:rPr>
  </w:style>
  <w:style w:type="paragraph" w:customStyle="1" w:styleId="CMSHeadL8">
    <w:name w:val="CMS Head L8"/>
    <w:basedOn w:val="a"/>
    <w:uiPriority w:val="99"/>
    <w:rsid w:val="008B60D1"/>
    <w:pPr>
      <w:numPr>
        <w:ilvl w:val="7"/>
        <w:numId w:val="60"/>
      </w:numPr>
      <w:spacing w:after="240"/>
      <w:outlineLvl w:val="7"/>
    </w:pPr>
    <w:rPr>
      <w:sz w:val="22"/>
      <w:lang w:val="en-GB" w:eastAsia="en-US"/>
    </w:rPr>
  </w:style>
  <w:style w:type="paragraph" w:customStyle="1" w:styleId="CMSHeadL9">
    <w:name w:val="CMS Head L9"/>
    <w:basedOn w:val="a"/>
    <w:uiPriority w:val="99"/>
    <w:rsid w:val="008B60D1"/>
    <w:pPr>
      <w:numPr>
        <w:ilvl w:val="2"/>
        <w:numId w:val="60"/>
      </w:numPr>
      <w:tabs>
        <w:tab w:val="clear" w:pos="850"/>
        <w:tab w:val="num" w:pos="2552"/>
      </w:tabs>
      <w:spacing w:after="240"/>
      <w:ind w:left="2552" w:hanging="851"/>
      <w:outlineLvl w:val="8"/>
    </w:pPr>
    <w:rPr>
      <w:sz w:val="22"/>
      <w:lang w:val="en-GB" w:eastAsia="en-US"/>
    </w:rPr>
  </w:style>
  <w:style w:type="paragraph" w:customStyle="1" w:styleId="CMSSchL3">
    <w:name w:val="CMS Sch L3"/>
    <w:basedOn w:val="a"/>
    <w:uiPriority w:val="99"/>
    <w:rsid w:val="008B60D1"/>
    <w:pPr>
      <w:tabs>
        <w:tab w:val="num" w:pos="850"/>
      </w:tabs>
      <w:spacing w:after="240"/>
      <w:ind w:left="850" w:hanging="850"/>
      <w:outlineLvl w:val="2"/>
    </w:pPr>
    <w:rPr>
      <w:sz w:val="22"/>
      <w:lang w:val="en-GB" w:eastAsia="en-US"/>
    </w:rPr>
  </w:style>
  <w:style w:type="paragraph" w:customStyle="1" w:styleId="CMSSchL2">
    <w:name w:val="CMS Sch L2"/>
    <w:basedOn w:val="a"/>
    <w:next w:val="CMSSchL3"/>
    <w:uiPriority w:val="99"/>
    <w:rsid w:val="008B60D1"/>
    <w:pPr>
      <w:numPr>
        <w:ilvl w:val="1"/>
        <w:numId w:val="61"/>
      </w:numPr>
      <w:spacing w:before="240" w:after="240"/>
      <w:outlineLvl w:val="1"/>
    </w:pPr>
    <w:rPr>
      <w:sz w:val="22"/>
      <w:lang w:val="en-GB" w:eastAsia="en-US"/>
    </w:rPr>
  </w:style>
  <w:style w:type="paragraph" w:customStyle="1" w:styleId="CMSSchL1">
    <w:name w:val="CMS Sch L1"/>
    <w:basedOn w:val="a"/>
    <w:next w:val="a"/>
    <w:uiPriority w:val="99"/>
    <w:rsid w:val="008B60D1"/>
    <w:pPr>
      <w:keepNext/>
      <w:pageBreakBefore/>
      <w:numPr>
        <w:numId w:val="61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SchL4">
    <w:name w:val="CMS Sch L4"/>
    <w:basedOn w:val="a"/>
    <w:uiPriority w:val="99"/>
    <w:rsid w:val="008B60D1"/>
    <w:pPr>
      <w:numPr>
        <w:ilvl w:val="3"/>
        <w:numId w:val="61"/>
      </w:numPr>
      <w:tabs>
        <w:tab w:val="left" w:pos="1701"/>
      </w:tabs>
      <w:spacing w:after="240"/>
      <w:outlineLvl w:val="3"/>
    </w:pPr>
    <w:rPr>
      <w:sz w:val="22"/>
      <w:lang w:val="en-GB" w:eastAsia="en-US"/>
    </w:rPr>
  </w:style>
  <w:style w:type="paragraph" w:customStyle="1" w:styleId="CMSSchL5">
    <w:name w:val="CMS Sch L5"/>
    <w:basedOn w:val="a"/>
    <w:uiPriority w:val="99"/>
    <w:rsid w:val="008B60D1"/>
    <w:pPr>
      <w:numPr>
        <w:ilvl w:val="4"/>
        <w:numId w:val="61"/>
      </w:numPr>
      <w:tabs>
        <w:tab w:val="clear" w:pos="0"/>
        <w:tab w:val="left" w:pos="2552"/>
      </w:tabs>
      <w:spacing w:after="240"/>
      <w:outlineLvl w:val="4"/>
    </w:pPr>
    <w:rPr>
      <w:sz w:val="22"/>
      <w:lang w:val="en-GB" w:eastAsia="en-US"/>
    </w:rPr>
  </w:style>
  <w:style w:type="paragraph" w:customStyle="1" w:styleId="CMSSchL6">
    <w:name w:val="CMS Sch L6"/>
    <w:basedOn w:val="a"/>
    <w:uiPriority w:val="99"/>
    <w:rsid w:val="008B60D1"/>
    <w:pPr>
      <w:numPr>
        <w:ilvl w:val="5"/>
        <w:numId w:val="61"/>
      </w:numPr>
      <w:tabs>
        <w:tab w:val="clear" w:pos="0"/>
        <w:tab w:val="left" w:pos="3402"/>
      </w:tabs>
      <w:spacing w:after="240"/>
      <w:outlineLvl w:val="5"/>
    </w:pPr>
    <w:rPr>
      <w:sz w:val="22"/>
      <w:lang w:val="en-GB" w:eastAsia="en-US"/>
    </w:rPr>
  </w:style>
  <w:style w:type="paragraph" w:customStyle="1" w:styleId="CMSSchL7">
    <w:name w:val="CMS Sch L7"/>
    <w:basedOn w:val="a"/>
    <w:uiPriority w:val="99"/>
    <w:rsid w:val="008B60D1"/>
    <w:pPr>
      <w:numPr>
        <w:ilvl w:val="6"/>
        <w:numId w:val="61"/>
      </w:numPr>
      <w:spacing w:after="240"/>
      <w:outlineLvl w:val="6"/>
    </w:pPr>
    <w:rPr>
      <w:sz w:val="22"/>
      <w:lang w:val="en-GB" w:eastAsia="en-US"/>
    </w:rPr>
  </w:style>
  <w:style w:type="paragraph" w:customStyle="1" w:styleId="CMSSchL8">
    <w:name w:val="CMS Sch L8"/>
    <w:basedOn w:val="a"/>
    <w:uiPriority w:val="99"/>
    <w:rsid w:val="008B60D1"/>
    <w:pPr>
      <w:numPr>
        <w:ilvl w:val="7"/>
        <w:numId w:val="61"/>
      </w:numPr>
      <w:tabs>
        <w:tab w:val="clear" w:pos="0"/>
        <w:tab w:val="left" w:pos="1701"/>
      </w:tabs>
      <w:spacing w:after="240"/>
      <w:outlineLvl w:val="7"/>
    </w:pPr>
    <w:rPr>
      <w:sz w:val="22"/>
      <w:lang w:val="en-GB" w:eastAsia="en-US"/>
    </w:rPr>
  </w:style>
  <w:style w:type="paragraph" w:customStyle="1" w:styleId="CMSSchL9">
    <w:name w:val="CMS Sch L9"/>
    <w:basedOn w:val="a"/>
    <w:uiPriority w:val="99"/>
    <w:rsid w:val="008B60D1"/>
    <w:pPr>
      <w:numPr>
        <w:ilvl w:val="2"/>
        <w:numId w:val="61"/>
      </w:numPr>
      <w:tabs>
        <w:tab w:val="clear" w:pos="850"/>
        <w:tab w:val="left" w:pos="2552"/>
      </w:tabs>
      <w:spacing w:after="240"/>
      <w:ind w:left="2551"/>
      <w:outlineLvl w:val="8"/>
    </w:pPr>
    <w:rPr>
      <w:sz w:val="22"/>
      <w:lang w:val="en-GB" w:eastAsia="en-US"/>
    </w:rPr>
  </w:style>
  <w:style w:type="paragraph" w:customStyle="1" w:styleId="16">
    <w:name w:val="Знак1"/>
    <w:basedOn w:val="a"/>
    <w:uiPriority w:val="99"/>
    <w:rsid w:val="008B60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OC12">
    <w:name w:val="TOC 12"/>
    <w:basedOn w:val="Default"/>
    <w:next w:val="Default"/>
    <w:uiPriority w:val="99"/>
    <w:rsid w:val="008B60D1"/>
    <w:pPr>
      <w:spacing w:before="120" w:after="120"/>
    </w:pPr>
    <w:rPr>
      <w:color w:val="auto"/>
    </w:rPr>
  </w:style>
  <w:style w:type="paragraph" w:customStyle="1" w:styleId="TOC22">
    <w:name w:val="TOC 22"/>
    <w:basedOn w:val="Default"/>
    <w:next w:val="Default"/>
    <w:uiPriority w:val="99"/>
    <w:rsid w:val="008B60D1"/>
    <w:rPr>
      <w:color w:val="auto"/>
    </w:rPr>
  </w:style>
  <w:style w:type="paragraph" w:customStyle="1" w:styleId="TOC32">
    <w:name w:val="TOC 32"/>
    <w:basedOn w:val="Default"/>
    <w:next w:val="Default"/>
    <w:uiPriority w:val="99"/>
    <w:rsid w:val="008B60D1"/>
    <w:rPr>
      <w:color w:val="auto"/>
    </w:rPr>
  </w:style>
  <w:style w:type="paragraph" w:customStyle="1" w:styleId="FootnoteText2">
    <w:name w:val="Footnote Text2"/>
    <w:basedOn w:val="Default"/>
    <w:next w:val="Default"/>
    <w:uiPriority w:val="99"/>
    <w:rsid w:val="008B60D1"/>
    <w:pPr>
      <w:spacing w:after="240"/>
    </w:pPr>
    <w:rPr>
      <w:color w:val="auto"/>
    </w:rPr>
  </w:style>
  <w:style w:type="paragraph" w:customStyle="1" w:styleId="110">
    <w:name w:val="Знак1 Знак Знак Знак1 Знак Знак Знак Знак Знак Знак Знак Знак Знак Знак Знак Знак Знак Знак Знак"/>
    <w:basedOn w:val="a"/>
    <w:uiPriority w:val="99"/>
    <w:rsid w:val="008B60D1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link w:val="NoSpacingChar"/>
    <w:uiPriority w:val="99"/>
    <w:rsid w:val="008B60D1"/>
    <w:pPr>
      <w:spacing w:after="200" w:line="276" w:lineRule="auto"/>
    </w:pPr>
    <w:rPr>
      <w:sz w:val="20"/>
      <w:szCs w:val="20"/>
    </w:rPr>
  </w:style>
  <w:style w:type="character" w:customStyle="1" w:styleId="NoSpacingChar">
    <w:name w:val="No Spacing Char"/>
    <w:link w:val="17"/>
    <w:uiPriority w:val="99"/>
    <w:locked/>
    <w:rsid w:val="008B60D1"/>
    <w:rPr>
      <w:lang w:val="ru-RU" w:eastAsia="ru-RU"/>
    </w:rPr>
  </w:style>
  <w:style w:type="character" w:customStyle="1" w:styleId="DeltaViewInsertion">
    <w:name w:val="DeltaView Insertion"/>
    <w:uiPriority w:val="99"/>
    <w:rsid w:val="008B60D1"/>
    <w:rPr>
      <w:color w:val="0000FF"/>
      <w:spacing w:val="0"/>
      <w:u w:val="double"/>
    </w:rPr>
  </w:style>
  <w:style w:type="paragraph" w:customStyle="1" w:styleId="210">
    <w:name w:val="Заголовок 21"/>
    <w:aliases w:val="h2"/>
    <w:basedOn w:val="a"/>
    <w:next w:val="a"/>
    <w:uiPriority w:val="99"/>
    <w:rsid w:val="008B60D1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  <w:lang w:val="en-GB"/>
    </w:rPr>
  </w:style>
  <w:style w:type="paragraph" w:customStyle="1" w:styleId="ConsPlusTitle">
    <w:name w:val="ConsPlusTitle"/>
    <w:uiPriority w:val="99"/>
    <w:rsid w:val="008B60D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B60D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27">
    <w:name w:val="List Bullet 2"/>
    <w:basedOn w:val="a"/>
    <w:autoRedefine/>
    <w:uiPriority w:val="99"/>
    <w:rsid w:val="008B60D1"/>
    <w:pPr>
      <w:tabs>
        <w:tab w:val="num" w:pos="643"/>
      </w:tabs>
      <w:ind w:left="643" w:hanging="360"/>
    </w:pPr>
    <w:rPr>
      <w:rFonts w:ascii="Arial" w:hAnsi="Arial"/>
      <w:sz w:val="20"/>
      <w:szCs w:val="20"/>
      <w:lang w:val="en-GB" w:eastAsia="en-US"/>
    </w:rPr>
  </w:style>
  <w:style w:type="paragraph" w:customStyle="1" w:styleId="affa">
    <w:name w:val="текст таблицы"/>
    <w:basedOn w:val="a"/>
    <w:uiPriority w:val="99"/>
    <w:locked/>
    <w:rsid w:val="008B60D1"/>
    <w:pPr>
      <w:spacing w:before="120"/>
      <w:ind w:right="-102"/>
    </w:pPr>
  </w:style>
  <w:style w:type="paragraph" w:customStyle="1" w:styleId="Paragraph1">
    <w:name w:val="Paragraph 1"/>
    <w:uiPriority w:val="99"/>
    <w:rsid w:val="008B60D1"/>
    <w:pPr>
      <w:tabs>
        <w:tab w:val="left" w:pos="-720"/>
      </w:tabs>
      <w:suppressAutoHyphens/>
    </w:pPr>
    <w:rPr>
      <w:rFonts w:ascii="CG Times" w:eastAsia="Times New Roman" w:hAnsi="CG Times"/>
      <w:szCs w:val="20"/>
      <w:lang w:val="en-US" w:eastAsia="en-US"/>
    </w:rPr>
  </w:style>
  <w:style w:type="table" w:customStyle="1" w:styleId="18">
    <w:name w:val="Сетка таблицы1"/>
    <w:uiPriority w:val="99"/>
    <w:rsid w:val="008B60D1"/>
    <w:rPr>
      <w:rFonts w:ascii="Times New Roma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List Paragraph"/>
    <w:basedOn w:val="a"/>
    <w:uiPriority w:val="99"/>
    <w:qFormat/>
    <w:rsid w:val="008B60D1"/>
    <w:pPr>
      <w:ind w:left="708"/>
    </w:pPr>
  </w:style>
  <w:style w:type="character" w:styleId="affc">
    <w:name w:val="annotation reference"/>
    <w:basedOn w:val="a0"/>
    <w:uiPriority w:val="99"/>
    <w:semiHidden/>
    <w:rsid w:val="009E2F4B"/>
    <w:rPr>
      <w:rFonts w:cs="Times New Roman"/>
      <w:sz w:val="16"/>
    </w:rPr>
  </w:style>
  <w:style w:type="paragraph" w:styleId="affd">
    <w:name w:val="Subtitle"/>
    <w:basedOn w:val="a"/>
    <w:next w:val="a"/>
    <w:link w:val="affe"/>
    <w:qFormat/>
    <w:locked/>
    <w:rsid w:val="001507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e">
    <w:name w:val="Подзаголовок Знак"/>
    <w:basedOn w:val="a0"/>
    <w:link w:val="affd"/>
    <w:rsid w:val="001507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F3340-CFDD-435A-BC38-21BE7619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5552</Words>
  <Characters>38575</Characters>
  <Application>Microsoft Office Word</Application>
  <DocSecurity>0</DocSecurity>
  <Lines>321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2015-07-01T15:55:00Z</dcterms:created>
  <dcterms:modified xsi:type="dcterms:W3CDTF">2015-12-23T15:07:00Z</dcterms:modified>
</cp:coreProperties>
</file>